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BCC84" w14:textId="2CA8A79A" w:rsidR="00767F07" w:rsidRPr="005019CE" w:rsidRDefault="00ED4ACE" w:rsidP="00C44A76">
      <w:pPr>
        <w:spacing w:after="0" w:line="276" w:lineRule="auto"/>
        <w:rPr>
          <w:rFonts w:ascii="Arial" w:hAnsi="Arial" w:cs="Arial"/>
          <w:sz w:val="20"/>
          <w:szCs w:val="20"/>
        </w:rPr>
        <w:sectPr w:rsidR="00767F07" w:rsidRPr="005019CE" w:rsidSect="00893FD8">
          <w:footerReference w:type="default" r:id="rId8"/>
          <w:headerReference w:type="first" r:id="rId9"/>
          <w:footerReference w:type="first" r:id="rId10"/>
          <w:pgSz w:w="11906" w:h="16838"/>
          <w:pgMar w:top="709" w:right="680" w:bottom="1418" w:left="680" w:header="709" w:footer="709" w:gutter="0"/>
          <w:cols w:space="708"/>
          <w:titlePg/>
          <w:docGrid w:linePitch="360"/>
        </w:sectPr>
      </w:pPr>
      <w:r w:rsidRPr="005019CE">
        <w:rPr>
          <w:rFonts w:ascii="Arial" w:hAnsi="Arial" w:cs="Arial"/>
          <w:sz w:val="20"/>
          <w:szCs w:val="20"/>
        </w:rPr>
        <w:tab/>
      </w:r>
      <w:r w:rsidR="00183A59" w:rsidRPr="005019CE">
        <w:rPr>
          <w:rFonts w:ascii="Arial" w:hAnsi="Arial" w:cs="Arial"/>
          <w:sz w:val="20"/>
          <w:szCs w:val="20"/>
        </w:rPr>
        <w:t>DZP</w:t>
      </w:r>
      <w:r w:rsidR="00DE6117">
        <w:rPr>
          <w:rFonts w:ascii="Arial" w:hAnsi="Arial" w:cs="Arial"/>
          <w:sz w:val="20"/>
          <w:szCs w:val="20"/>
        </w:rPr>
        <w:t>.260.</w:t>
      </w:r>
      <w:r w:rsidR="00DD4CA2">
        <w:rPr>
          <w:rFonts w:ascii="Arial" w:hAnsi="Arial" w:cs="Arial"/>
          <w:sz w:val="20"/>
          <w:szCs w:val="20"/>
        </w:rPr>
        <w:t>28</w:t>
      </w:r>
      <w:r w:rsidR="00DE6117">
        <w:rPr>
          <w:rFonts w:ascii="Arial" w:hAnsi="Arial" w:cs="Arial"/>
          <w:sz w:val="20"/>
          <w:szCs w:val="20"/>
        </w:rPr>
        <w:t>.2024.</w:t>
      </w:r>
      <w:r w:rsidR="00183A59" w:rsidRPr="005019CE">
        <w:rPr>
          <w:rFonts w:ascii="Arial" w:hAnsi="Arial" w:cs="Arial"/>
          <w:sz w:val="20"/>
          <w:szCs w:val="20"/>
        </w:rPr>
        <w:t>K</w:t>
      </w:r>
      <w:r w:rsidR="0038634B" w:rsidRPr="005019CE">
        <w:rPr>
          <w:rFonts w:ascii="Arial" w:hAnsi="Arial" w:cs="Arial"/>
          <w:sz w:val="20"/>
          <w:szCs w:val="20"/>
        </w:rPr>
        <w:t>Z</w:t>
      </w:r>
    </w:p>
    <w:p w14:paraId="1E11AF55" w14:textId="5DCCF020" w:rsidR="00767F07" w:rsidRPr="005019CE" w:rsidRDefault="00767F07" w:rsidP="00C44A76">
      <w:pPr>
        <w:spacing w:after="0" w:line="276" w:lineRule="auto"/>
        <w:rPr>
          <w:rFonts w:ascii="Arial" w:hAnsi="Arial" w:cs="Arial"/>
          <w:sz w:val="20"/>
          <w:szCs w:val="20"/>
        </w:rPr>
      </w:pPr>
    </w:p>
    <w:p w14:paraId="27801F61" w14:textId="3D34D93F" w:rsidR="00767F07" w:rsidRPr="005019CE" w:rsidRDefault="00DE6117" w:rsidP="00DE6117">
      <w:pPr>
        <w:spacing w:after="0" w:line="276" w:lineRule="auto"/>
        <w:jc w:val="center"/>
        <w:rPr>
          <w:rFonts w:ascii="Arial" w:hAnsi="Arial" w:cs="Arial"/>
          <w:sz w:val="20"/>
          <w:szCs w:val="20"/>
        </w:rPr>
      </w:pPr>
      <w:r>
        <w:rPr>
          <w:rFonts w:ascii="Arial" w:hAnsi="Arial" w:cs="Arial"/>
          <w:sz w:val="20"/>
          <w:szCs w:val="20"/>
        </w:rPr>
        <w:t xml:space="preserve">                   Z</w:t>
      </w:r>
      <w:r w:rsidR="00767F07" w:rsidRPr="005019CE">
        <w:rPr>
          <w:rFonts w:ascii="Arial" w:hAnsi="Arial" w:cs="Arial"/>
          <w:sz w:val="20"/>
          <w:szCs w:val="20"/>
        </w:rPr>
        <w:t xml:space="preserve">ałącznik nr </w:t>
      </w:r>
      <w:r>
        <w:rPr>
          <w:rFonts w:ascii="Arial" w:hAnsi="Arial" w:cs="Arial"/>
          <w:sz w:val="20"/>
          <w:szCs w:val="20"/>
        </w:rPr>
        <w:t>2 do SWZ</w:t>
      </w:r>
    </w:p>
    <w:p w14:paraId="79409B5C" w14:textId="77777777" w:rsidR="00767F07" w:rsidRPr="005019CE" w:rsidRDefault="00767F07" w:rsidP="00C44A76">
      <w:pPr>
        <w:spacing w:after="0" w:line="276" w:lineRule="auto"/>
        <w:rPr>
          <w:rFonts w:ascii="Arial" w:hAnsi="Arial" w:cs="Arial"/>
          <w:sz w:val="20"/>
          <w:szCs w:val="20"/>
        </w:rPr>
        <w:sectPr w:rsidR="00767F07" w:rsidRPr="005019CE" w:rsidSect="00893FD8">
          <w:type w:val="continuous"/>
          <w:pgSz w:w="11906" w:h="16838"/>
          <w:pgMar w:top="1418" w:right="680" w:bottom="1418" w:left="680" w:header="709" w:footer="709" w:gutter="0"/>
          <w:cols w:num="2" w:space="708"/>
          <w:titlePg/>
          <w:docGrid w:linePitch="360"/>
        </w:sectPr>
      </w:pPr>
    </w:p>
    <w:p w14:paraId="3E95116E" w14:textId="77777777" w:rsidR="00767F07" w:rsidRPr="005019CE" w:rsidRDefault="00767F07" w:rsidP="00C44A76">
      <w:pPr>
        <w:spacing w:after="0" w:line="276" w:lineRule="auto"/>
        <w:rPr>
          <w:rFonts w:ascii="Arial" w:hAnsi="Arial" w:cs="Arial"/>
          <w:sz w:val="20"/>
          <w:szCs w:val="20"/>
        </w:rPr>
      </w:pPr>
    </w:p>
    <w:p w14:paraId="77CA9049" w14:textId="77777777" w:rsidR="00767F07" w:rsidRPr="005019CE" w:rsidRDefault="00767F07" w:rsidP="00C44A76">
      <w:pPr>
        <w:spacing w:after="0" w:line="276" w:lineRule="auto"/>
        <w:rPr>
          <w:rFonts w:ascii="Arial" w:hAnsi="Arial" w:cs="Arial"/>
          <w:sz w:val="20"/>
          <w:szCs w:val="20"/>
        </w:rPr>
      </w:pPr>
    </w:p>
    <w:p w14:paraId="310E2CDE" w14:textId="77777777" w:rsidR="00767F07" w:rsidRPr="005019CE" w:rsidRDefault="00347306" w:rsidP="00C44A76">
      <w:pPr>
        <w:spacing w:after="0" w:line="276" w:lineRule="auto"/>
        <w:jc w:val="center"/>
        <w:rPr>
          <w:rFonts w:ascii="Arial" w:hAnsi="Arial" w:cs="Arial"/>
          <w:b/>
          <w:sz w:val="20"/>
          <w:szCs w:val="20"/>
        </w:rPr>
      </w:pPr>
      <w:r w:rsidRPr="005019CE">
        <w:rPr>
          <w:rFonts w:ascii="Arial" w:hAnsi="Arial" w:cs="Arial"/>
          <w:b/>
          <w:sz w:val="20"/>
          <w:szCs w:val="20"/>
        </w:rPr>
        <w:t>PROJEKTOWANE POSTANOWIENIA UMOWY</w:t>
      </w:r>
    </w:p>
    <w:p w14:paraId="1D82BCD2" w14:textId="0D4EA4EB" w:rsidR="00B632FB" w:rsidRPr="005019CE" w:rsidRDefault="00A45D0C" w:rsidP="00C44A76">
      <w:pPr>
        <w:spacing w:after="0" w:line="276" w:lineRule="auto"/>
        <w:jc w:val="center"/>
        <w:rPr>
          <w:rFonts w:ascii="Arial" w:hAnsi="Arial" w:cs="Arial"/>
          <w:b/>
          <w:bCs/>
          <w:sz w:val="20"/>
          <w:szCs w:val="20"/>
        </w:rPr>
      </w:pPr>
      <w:r w:rsidRPr="005019CE">
        <w:rPr>
          <w:rFonts w:ascii="Arial" w:hAnsi="Arial" w:cs="Arial"/>
          <w:b/>
          <w:bCs/>
          <w:sz w:val="20"/>
          <w:szCs w:val="20"/>
        </w:rPr>
        <w:t>na remont systemu wentylacji mechanicznej i klimatyzacji przestrzeni wystaw w budynku A i B oraz pomieszczeń biurowych w budynku Planetarium Centrum Nauki Kopernik</w:t>
      </w:r>
      <w:r w:rsidR="00333658">
        <w:rPr>
          <w:rFonts w:ascii="Arial" w:hAnsi="Arial" w:cs="Arial"/>
          <w:b/>
          <w:bCs/>
          <w:sz w:val="20"/>
          <w:szCs w:val="20"/>
        </w:rPr>
        <w:t xml:space="preserve"> (2)</w:t>
      </w:r>
    </w:p>
    <w:p w14:paraId="696C0837" w14:textId="77777777" w:rsidR="00A45D0C" w:rsidRPr="005019CE" w:rsidRDefault="00A45D0C" w:rsidP="00C44A76">
      <w:pPr>
        <w:spacing w:after="0" w:line="276" w:lineRule="auto"/>
        <w:jc w:val="center"/>
        <w:rPr>
          <w:rFonts w:ascii="Arial" w:hAnsi="Arial" w:cs="Arial"/>
          <w:b/>
          <w:bCs/>
          <w:sz w:val="20"/>
          <w:szCs w:val="20"/>
        </w:rPr>
      </w:pPr>
    </w:p>
    <w:p w14:paraId="6E22B584" w14:textId="13E0D522" w:rsidR="003D39A3" w:rsidRPr="005019CE" w:rsidRDefault="00347306" w:rsidP="00C44A76">
      <w:pPr>
        <w:spacing w:after="0" w:line="276" w:lineRule="auto"/>
        <w:jc w:val="both"/>
        <w:rPr>
          <w:rFonts w:ascii="Arial" w:hAnsi="Arial" w:cs="Arial"/>
          <w:sz w:val="20"/>
          <w:szCs w:val="20"/>
        </w:rPr>
      </w:pPr>
      <w:r w:rsidRPr="005019CE">
        <w:rPr>
          <w:rFonts w:ascii="Arial" w:hAnsi="Arial" w:cs="Arial"/>
          <w:sz w:val="20"/>
          <w:szCs w:val="20"/>
        </w:rPr>
        <w:t>Umowa została zawarta w wyniku dokonania przez Zamawiającego wyboru ofert</w:t>
      </w:r>
      <w:r w:rsidR="00E15FD6" w:rsidRPr="005019CE">
        <w:rPr>
          <w:rFonts w:ascii="Arial" w:hAnsi="Arial" w:cs="Arial"/>
          <w:sz w:val="20"/>
          <w:szCs w:val="20"/>
        </w:rPr>
        <w:t>y</w:t>
      </w:r>
      <w:r w:rsidRPr="005019CE">
        <w:rPr>
          <w:rFonts w:ascii="Arial" w:hAnsi="Arial" w:cs="Arial"/>
          <w:sz w:val="20"/>
          <w:szCs w:val="20"/>
        </w:rPr>
        <w:t xml:space="preserve"> Wykonawcy w</w:t>
      </w:r>
      <w:r w:rsidR="00ED4ACE" w:rsidRPr="005019CE">
        <w:rPr>
          <w:rFonts w:ascii="Arial" w:hAnsi="Arial" w:cs="Arial"/>
          <w:sz w:val="20"/>
          <w:szCs w:val="20"/>
        </w:rPr>
        <w:t> </w:t>
      </w:r>
      <w:r w:rsidRPr="005019CE">
        <w:rPr>
          <w:rFonts w:ascii="Arial" w:hAnsi="Arial" w:cs="Arial"/>
          <w:sz w:val="20"/>
          <w:szCs w:val="20"/>
        </w:rPr>
        <w:t xml:space="preserve">postępowaniu przetargowym </w:t>
      </w:r>
      <w:bookmarkStart w:id="0" w:name="_Hlk159183871"/>
      <w:r w:rsidRPr="005019CE">
        <w:rPr>
          <w:rFonts w:ascii="Arial" w:hAnsi="Arial" w:cs="Arial"/>
          <w:sz w:val="20"/>
          <w:szCs w:val="20"/>
        </w:rPr>
        <w:t>na</w:t>
      </w:r>
      <w:bookmarkStart w:id="1" w:name="_Hlk153120059"/>
      <w:r w:rsidR="004E1CD7" w:rsidRPr="005019CE">
        <w:rPr>
          <w:rFonts w:ascii="Arial" w:hAnsi="Arial" w:cs="Arial"/>
          <w:sz w:val="20"/>
          <w:szCs w:val="20"/>
        </w:rPr>
        <w:t xml:space="preserve"> remont systemu wentylacji mechanicznej i klimatyzacji przestrzeni wystaw w budynku A i B oraz pomieszczeń biurowych w budynku Planetarium Centrum Nauki Kopernik</w:t>
      </w:r>
      <w:bookmarkEnd w:id="0"/>
      <w:bookmarkEnd w:id="1"/>
      <w:r w:rsidR="00DD4CA2">
        <w:rPr>
          <w:rFonts w:ascii="Arial" w:hAnsi="Arial" w:cs="Arial"/>
          <w:sz w:val="20"/>
          <w:szCs w:val="20"/>
        </w:rPr>
        <w:t xml:space="preserve"> (2)</w:t>
      </w:r>
      <w:r w:rsidRPr="005019CE">
        <w:rPr>
          <w:rFonts w:ascii="Arial" w:hAnsi="Arial" w:cs="Arial"/>
          <w:sz w:val="20"/>
          <w:szCs w:val="20"/>
        </w:rPr>
        <w:t>, przeprowadzonym na podstawie art. 275 pkt 1 ustawy z dnia 11 września 2019 roku Prawo zamówień publicznych</w:t>
      </w:r>
      <w:r w:rsidR="004E1CD7" w:rsidRPr="005019CE">
        <w:rPr>
          <w:rFonts w:ascii="Arial" w:hAnsi="Arial" w:cs="Arial"/>
          <w:sz w:val="20"/>
          <w:szCs w:val="20"/>
        </w:rPr>
        <w:t xml:space="preserve"> (.Dz.U. z 2023 r., poz. 1605 ze zm., zwanej dalej „</w:t>
      </w:r>
      <w:r w:rsidR="004E1CD7" w:rsidRPr="005019CE">
        <w:rPr>
          <w:rFonts w:ascii="Arial" w:hAnsi="Arial" w:cs="Arial"/>
          <w:b/>
          <w:bCs/>
          <w:sz w:val="20"/>
          <w:szCs w:val="20"/>
        </w:rPr>
        <w:t>pzp</w:t>
      </w:r>
      <w:r w:rsidR="004E1CD7" w:rsidRPr="005019CE">
        <w:rPr>
          <w:rFonts w:ascii="Arial" w:hAnsi="Arial" w:cs="Arial"/>
          <w:sz w:val="20"/>
          <w:szCs w:val="20"/>
        </w:rPr>
        <w:t>”)</w:t>
      </w:r>
      <w:r w:rsidRPr="005019CE">
        <w:rPr>
          <w:rFonts w:ascii="Arial" w:hAnsi="Arial" w:cs="Arial"/>
          <w:sz w:val="20"/>
          <w:szCs w:val="20"/>
        </w:rPr>
        <w:t>, w trybie podstawowym bez negocjacji (</w:t>
      </w:r>
      <w:r w:rsidR="00183A59" w:rsidRPr="005019CE">
        <w:rPr>
          <w:rFonts w:ascii="Arial" w:hAnsi="Arial" w:cs="Arial"/>
          <w:sz w:val="20"/>
          <w:szCs w:val="20"/>
        </w:rPr>
        <w:t>DZP</w:t>
      </w:r>
      <w:r w:rsidR="00DE6117">
        <w:rPr>
          <w:rFonts w:ascii="Arial" w:hAnsi="Arial" w:cs="Arial"/>
          <w:sz w:val="20"/>
          <w:szCs w:val="20"/>
        </w:rPr>
        <w:t>.260.</w:t>
      </w:r>
      <w:r w:rsidR="00DD4CA2">
        <w:rPr>
          <w:rFonts w:ascii="Arial" w:hAnsi="Arial" w:cs="Arial"/>
          <w:sz w:val="20"/>
          <w:szCs w:val="20"/>
        </w:rPr>
        <w:t>28</w:t>
      </w:r>
      <w:r w:rsidR="00DE6117">
        <w:rPr>
          <w:rFonts w:ascii="Arial" w:hAnsi="Arial" w:cs="Arial"/>
          <w:sz w:val="20"/>
          <w:szCs w:val="20"/>
        </w:rPr>
        <w:t>.2024.</w:t>
      </w:r>
      <w:r w:rsidR="00183A59" w:rsidRPr="005019CE">
        <w:rPr>
          <w:rFonts w:ascii="Arial" w:hAnsi="Arial" w:cs="Arial"/>
          <w:sz w:val="20"/>
          <w:szCs w:val="20"/>
        </w:rPr>
        <w:t>K</w:t>
      </w:r>
      <w:r w:rsidR="00C114DF" w:rsidRPr="005019CE">
        <w:rPr>
          <w:rFonts w:ascii="Arial" w:hAnsi="Arial" w:cs="Arial"/>
          <w:sz w:val="20"/>
          <w:szCs w:val="20"/>
        </w:rPr>
        <w:t>Z</w:t>
      </w:r>
      <w:r w:rsidRPr="005019CE">
        <w:rPr>
          <w:rFonts w:ascii="Arial" w:hAnsi="Arial" w:cs="Arial"/>
          <w:sz w:val="20"/>
          <w:szCs w:val="20"/>
        </w:rPr>
        <w:t>)</w:t>
      </w:r>
      <w:r w:rsidR="003D39A3" w:rsidRPr="005019CE">
        <w:rPr>
          <w:rFonts w:ascii="Arial" w:hAnsi="Arial" w:cs="Arial"/>
          <w:sz w:val="20"/>
          <w:szCs w:val="20"/>
        </w:rPr>
        <w:t>. Rodzaj zamówienia: Robota budowlana.</w:t>
      </w:r>
    </w:p>
    <w:p w14:paraId="513A28CE" w14:textId="77777777" w:rsidR="00347306" w:rsidRPr="005019CE" w:rsidRDefault="00347306" w:rsidP="00C44A76">
      <w:pPr>
        <w:spacing w:after="0" w:line="276" w:lineRule="auto"/>
        <w:jc w:val="both"/>
        <w:rPr>
          <w:rFonts w:ascii="Arial" w:hAnsi="Arial" w:cs="Arial"/>
          <w:sz w:val="20"/>
          <w:szCs w:val="20"/>
        </w:rPr>
      </w:pPr>
    </w:p>
    <w:p w14:paraId="7A3DDBC0"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p>
    <w:p w14:paraId="32244FEF"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Przedmiot Umowy</w:t>
      </w:r>
    </w:p>
    <w:p w14:paraId="4BF78BA6" w14:textId="77777777" w:rsidR="00E2259D" w:rsidRPr="005019CE" w:rsidRDefault="00D15142" w:rsidP="00C44A76">
      <w:pPr>
        <w:pStyle w:val="Akapitzlist"/>
        <w:numPr>
          <w:ilvl w:val="0"/>
          <w:numId w:val="1"/>
        </w:numPr>
        <w:spacing w:after="0" w:line="276" w:lineRule="auto"/>
        <w:ind w:left="357" w:hanging="357"/>
        <w:jc w:val="both"/>
        <w:rPr>
          <w:rFonts w:ascii="Arial" w:hAnsi="Arial" w:cs="Arial"/>
          <w:sz w:val="20"/>
          <w:szCs w:val="20"/>
        </w:rPr>
      </w:pPr>
      <w:r w:rsidRPr="005019CE">
        <w:rPr>
          <w:rFonts w:ascii="Arial" w:hAnsi="Arial" w:cs="Arial"/>
          <w:sz w:val="20"/>
          <w:szCs w:val="20"/>
        </w:rPr>
        <w:t>Zamawiający zleca, a Wykonawca zobowiązuje się zrealizować roboty budowlane polegające na</w:t>
      </w:r>
      <w:r w:rsidR="00B632FB" w:rsidRPr="005019CE">
        <w:rPr>
          <w:rFonts w:ascii="Arial" w:hAnsi="Arial" w:cs="Arial"/>
          <w:sz w:val="20"/>
          <w:szCs w:val="20"/>
        </w:rPr>
        <w:t xml:space="preserve"> wykonaniu remontu systemu wentylacji mechanicznej i klimatyzacji przestrzeni wystaw w budynku A i B oraz pomieszczeń biurowych w budynku Planetarium Centrum Nauki Kopernik</w:t>
      </w:r>
      <w:r w:rsidR="00275AB7" w:rsidRPr="005019CE">
        <w:rPr>
          <w:rFonts w:ascii="Arial" w:hAnsi="Arial" w:cs="Arial"/>
          <w:sz w:val="20"/>
          <w:szCs w:val="20"/>
        </w:rPr>
        <w:t>, przy ul. Wybrzeże Kościuszkowskie 20 w Warszawie</w:t>
      </w:r>
      <w:r w:rsidR="00410C79" w:rsidRPr="005019CE">
        <w:rPr>
          <w:rFonts w:ascii="Arial" w:hAnsi="Arial" w:cs="Arial"/>
          <w:sz w:val="20"/>
          <w:szCs w:val="20"/>
        </w:rPr>
        <w:t xml:space="preserve"> </w:t>
      </w:r>
      <w:r w:rsidRPr="005019CE">
        <w:rPr>
          <w:rFonts w:ascii="Arial" w:hAnsi="Arial" w:cs="Arial"/>
          <w:sz w:val="20"/>
          <w:szCs w:val="20"/>
        </w:rPr>
        <w:t>(zwane</w:t>
      </w:r>
      <w:r w:rsidR="00410C79" w:rsidRPr="005019CE">
        <w:rPr>
          <w:rFonts w:ascii="Arial" w:hAnsi="Arial" w:cs="Arial"/>
          <w:sz w:val="20"/>
          <w:szCs w:val="20"/>
        </w:rPr>
        <w:t xml:space="preserve"> </w:t>
      </w:r>
      <w:r w:rsidRPr="005019CE">
        <w:rPr>
          <w:rFonts w:ascii="Arial" w:hAnsi="Arial" w:cs="Arial"/>
          <w:sz w:val="20"/>
          <w:szCs w:val="20"/>
        </w:rPr>
        <w:t>dalej</w:t>
      </w:r>
      <w:r w:rsidR="00410C79" w:rsidRPr="005019CE">
        <w:rPr>
          <w:rFonts w:ascii="Arial" w:hAnsi="Arial" w:cs="Arial"/>
          <w:sz w:val="20"/>
          <w:szCs w:val="20"/>
        </w:rPr>
        <w:t xml:space="preserve"> </w:t>
      </w:r>
      <w:r w:rsidRPr="005019CE">
        <w:rPr>
          <w:rFonts w:ascii="Arial" w:hAnsi="Arial" w:cs="Arial"/>
          <w:b/>
          <w:bCs/>
          <w:sz w:val="20"/>
          <w:szCs w:val="20"/>
        </w:rPr>
        <w:t>„Robotami”</w:t>
      </w:r>
      <w:r w:rsidR="00E2259D" w:rsidRPr="005019CE">
        <w:rPr>
          <w:rFonts w:ascii="Arial" w:hAnsi="Arial" w:cs="Arial"/>
          <w:sz w:val="20"/>
          <w:szCs w:val="20"/>
        </w:rPr>
        <w:t xml:space="preserve">, </w:t>
      </w:r>
      <w:r w:rsidRPr="005019CE">
        <w:rPr>
          <w:rFonts w:ascii="Arial" w:hAnsi="Arial" w:cs="Arial"/>
          <w:b/>
          <w:bCs/>
          <w:sz w:val="20"/>
          <w:szCs w:val="20"/>
        </w:rPr>
        <w:t>„Przedmiotem Umowy”</w:t>
      </w:r>
    </w:p>
    <w:p w14:paraId="361B4EFA" w14:textId="60448B55" w:rsidR="00D15142" w:rsidRPr="005019CE" w:rsidRDefault="00E2259D" w:rsidP="00E2259D">
      <w:pPr>
        <w:pStyle w:val="Akapitzlist"/>
        <w:spacing w:after="0" w:line="276" w:lineRule="auto"/>
        <w:ind w:left="357"/>
        <w:jc w:val="both"/>
        <w:rPr>
          <w:rFonts w:ascii="Arial" w:hAnsi="Arial" w:cs="Arial"/>
          <w:sz w:val="20"/>
          <w:szCs w:val="20"/>
        </w:rPr>
      </w:pPr>
      <w:r w:rsidRPr="005019CE">
        <w:rPr>
          <w:rFonts w:ascii="Arial" w:hAnsi="Arial" w:cs="Arial"/>
          <w:sz w:val="20"/>
          <w:szCs w:val="20"/>
        </w:rPr>
        <w:t>lub „</w:t>
      </w:r>
      <w:r w:rsidRPr="005019CE">
        <w:rPr>
          <w:rFonts w:ascii="Arial" w:hAnsi="Arial" w:cs="Arial"/>
          <w:b/>
          <w:bCs/>
          <w:sz w:val="20"/>
          <w:szCs w:val="20"/>
        </w:rPr>
        <w:t>Przedmiotem Zamówienia</w:t>
      </w:r>
      <w:r w:rsidRPr="005019CE">
        <w:rPr>
          <w:rFonts w:ascii="Arial" w:hAnsi="Arial" w:cs="Arial"/>
          <w:sz w:val="20"/>
          <w:szCs w:val="20"/>
        </w:rPr>
        <w:t>”</w:t>
      </w:r>
      <w:r w:rsidR="00D15142" w:rsidRPr="005019CE">
        <w:rPr>
          <w:rFonts w:ascii="Arial" w:hAnsi="Arial" w:cs="Arial"/>
          <w:sz w:val="20"/>
          <w:szCs w:val="20"/>
        </w:rPr>
        <w:t>).</w:t>
      </w:r>
    </w:p>
    <w:p w14:paraId="0B450BD7" w14:textId="226C6496" w:rsidR="00D15142" w:rsidRPr="005019CE" w:rsidRDefault="00D15142" w:rsidP="00C44A76">
      <w:pPr>
        <w:pStyle w:val="Akapitzlist"/>
        <w:widowControl w:val="0"/>
        <w:numPr>
          <w:ilvl w:val="0"/>
          <w:numId w:val="1"/>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Pełny zakres Przedmiotu Umowy, w tym szczegóły dotycząc</w:t>
      </w:r>
      <w:r w:rsidR="00F668E1" w:rsidRPr="005019CE">
        <w:rPr>
          <w:rFonts w:ascii="Arial" w:hAnsi="Arial" w:cs="Arial"/>
          <w:sz w:val="20"/>
          <w:szCs w:val="20"/>
        </w:rPr>
        <w:t>e</w:t>
      </w:r>
      <w:r w:rsidRPr="005019CE">
        <w:rPr>
          <w:rFonts w:ascii="Arial" w:hAnsi="Arial" w:cs="Arial"/>
          <w:sz w:val="20"/>
          <w:szCs w:val="20"/>
        </w:rPr>
        <w:t xml:space="preserve"> wymagań wykonania </w:t>
      </w:r>
      <w:r w:rsidR="00AD2DB0" w:rsidRPr="005019CE">
        <w:rPr>
          <w:rFonts w:ascii="Arial" w:hAnsi="Arial" w:cs="Arial"/>
          <w:sz w:val="20"/>
          <w:szCs w:val="20"/>
        </w:rPr>
        <w:t xml:space="preserve">Robót </w:t>
      </w:r>
      <w:r w:rsidRPr="005019CE">
        <w:rPr>
          <w:rFonts w:ascii="Arial" w:hAnsi="Arial" w:cs="Arial"/>
          <w:sz w:val="20"/>
          <w:szCs w:val="20"/>
        </w:rPr>
        <w:t xml:space="preserve">oraz zastosowanych materiałów, </w:t>
      </w:r>
      <w:r w:rsidR="001F5182" w:rsidRPr="005019CE">
        <w:rPr>
          <w:rFonts w:ascii="Arial" w:hAnsi="Arial" w:cs="Arial"/>
          <w:sz w:val="20"/>
          <w:szCs w:val="20"/>
        </w:rPr>
        <w:t>zawiera</w:t>
      </w:r>
      <w:r w:rsidR="00AD2DB0" w:rsidRPr="005019CE">
        <w:rPr>
          <w:rFonts w:ascii="Arial" w:hAnsi="Arial" w:cs="Arial"/>
          <w:sz w:val="20"/>
          <w:szCs w:val="20"/>
        </w:rPr>
        <w:t xml:space="preserve"> </w:t>
      </w:r>
      <w:r w:rsidR="002022E1" w:rsidRPr="005019CE">
        <w:rPr>
          <w:rFonts w:ascii="Arial" w:hAnsi="Arial" w:cs="Arial"/>
          <w:sz w:val="20"/>
          <w:szCs w:val="20"/>
        </w:rPr>
        <w:t>O</w:t>
      </w:r>
      <w:r w:rsidRPr="005019CE">
        <w:rPr>
          <w:rFonts w:ascii="Arial" w:hAnsi="Arial" w:cs="Arial"/>
          <w:sz w:val="20"/>
          <w:szCs w:val="20"/>
        </w:rPr>
        <w:t>pis przedmiotu zamówienia</w:t>
      </w:r>
      <w:r w:rsidR="00AD2DB0" w:rsidRPr="005019CE">
        <w:rPr>
          <w:rFonts w:ascii="Arial" w:hAnsi="Arial" w:cs="Arial"/>
          <w:sz w:val="20"/>
          <w:szCs w:val="20"/>
        </w:rPr>
        <w:t xml:space="preserve"> </w:t>
      </w:r>
      <w:r w:rsidR="00DA754F" w:rsidRPr="005019CE">
        <w:rPr>
          <w:rFonts w:ascii="Arial" w:hAnsi="Arial" w:cs="Arial"/>
          <w:sz w:val="20"/>
          <w:szCs w:val="20"/>
        </w:rPr>
        <w:t>(zwany dalej</w:t>
      </w:r>
      <w:r w:rsidR="00DA754F" w:rsidRPr="005019CE">
        <w:rPr>
          <w:rFonts w:ascii="Arial" w:hAnsi="Arial" w:cs="Arial"/>
          <w:b/>
          <w:bCs/>
          <w:sz w:val="20"/>
          <w:szCs w:val="20"/>
        </w:rPr>
        <w:t xml:space="preserve"> „OPZ”</w:t>
      </w:r>
      <w:r w:rsidR="00DA754F" w:rsidRPr="005019CE">
        <w:rPr>
          <w:rFonts w:ascii="Arial" w:hAnsi="Arial" w:cs="Arial"/>
          <w:sz w:val="20"/>
          <w:szCs w:val="20"/>
        </w:rPr>
        <w:t>)</w:t>
      </w:r>
      <w:r w:rsidRPr="005019CE">
        <w:rPr>
          <w:rFonts w:ascii="Arial" w:hAnsi="Arial" w:cs="Arial"/>
          <w:sz w:val="20"/>
          <w:szCs w:val="20"/>
        </w:rPr>
        <w:t xml:space="preserve">, </w:t>
      </w:r>
      <w:r w:rsidR="00AD2DB0" w:rsidRPr="005019CE">
        <w:rPr>
          <w:rFonts w:ascii="Arial" w:hAnsi="Arial" w:cs="Arial"/>
          <w:sz w:val="20"/>
          <w:szCs w:val="20"/>
        </w:rPr>
        <w:t xml:space="preserve">który stanowi </w:t>
      </w:r>
      <w:r w:rsidRPr="005019CE">
        <w:rPr>
          <w:rFonts w:ascii="Arial" w:hAnsi="Arial" w:cs="Arial"/>
          <w:sz w:val="20"/>
          <w:szCs w:val="20"/>
        </w:rPr>
        <w:t>załącznik nr 1 do Umowy</w:t>
      </w:r>
      <w:r w:rsidR="00A66640" w:rsidRPr="005019CE">
        <w:rPr>
          <w:rFonts w:ascii="Arial" w:hAnsi="Arial" w:cs="Arial"/>
          <w:sz w:val="20"/>
          <w:szCs w:val="20"/>
        </w:rPr>
        <w:t xml:space="preserve"> oraz wyszczególniona w OPZ dokumentacja projektowa (dalej jako „</w:t>
      </w:r>
      <w:r w:rsidR="00A66640" w:rsidRPr="005019CE">
        <w:rPr>
          <w:rFonts w:ascii="Arial" w:hAnsi="Arial" w:cs="Arial"/>
          <w:b/>
          <w:bCs/>
          <w:sz w:val="20"/>
          <w:szCs w:val="20"/>
        </w:rPr>
        <w:t>Dokumentacja”</w:t>
      </w:r>
      <w:r w:rsidR="00A66640" w:rsidRPr="005019CE">
        <w:rPr>
          <w:rFonts w:ascii="Arial" w:hAnsi="Arial" w:cs="Arial"/>
          <w:sz w:val="20"/>
          <w:szCs w:val="20"/>
        </w:rPr>
        <w:t>).</w:t>
      </w:r>
    </w:p>
    <w:p w14:paraId="2CBE021A" w14:textId="609EB87C" w:rsidR="00DA754F" w:rsidRPr="005019CE" w:rsidRDefault="00A66640" w:rsidP="00C44A76">
      <w:pPr>
        <w:pStyle w:val="Akapitzlist"/>
        <w:widowControl w:val="0"/>
        <w:numPr>
          <w:ilvl w:val="0"/>
          <w:numId w:val="1"/>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Dokumentacja dostępna będzie</w:t>
      </w:r>
      <w:r w:rsidR="00DA754F" w:rsidRPr="005019CE">
        <w:rPr>
          <w:rFonts w:ascii="Arial" w:hAnsi="Arial" w:cs="Arial"/>
          <w:sz w:val="20"/>
          <w:szCs w:val="20"/>
        </w:rPr>
        <w:t xml:space="preserve"> </w:t>
      </w:r>
      <w:r w:rsidR="00AD152B" w:rsidRPr="005019CE">
        <w:rPr>
          <w:rFonts w:ascii="Arial" w:hAnsi="Arial" w:cs="Arial"/>
          <w:sz w:val="20"/>
          <w:szCs w:val="20"/>
        </w:rPr>
        <w:t>pod linkiem na stronie prowadzonego postępowania</w:t>
      </w:r>
      <w:r w:rsidR="00A12654" w:rsidRPr="005019CE">
        <w:rPr>
          <w:rFonts w:ascii="Arial" w:hAnsi="Arial" w:cs="Arial"/>
          <w:sz w:val="20"/>
          <w:szCs w:val="20"/>
        </w:rPr>
        <w:t>, jak również może zostać udostępniona w siedzibie Zamawiającego.</w:t>
      </w:r>
    </w:p>
    <w:p w14:paraId="6CB9F041"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3442D491"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2</w:t>
      </w:r>
    </w:p>
    <w:p w14:paraId="02E18856"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Obowiązki Zamawiającego</w:t>
      </w:r>
    </w:p>
    <w:p w14:paraId="79A16821" w14:textId="2E52C10A" w:rsidR="00D15142" w:rsidRPr="005019CE" w:rsidRDefault="00D15142" w:rsidP="00E0572C">
      <w:pPr>
        <w:widowControl w:val="0"/>
        <w:suppressAutoHyphens/>
        <w:spacing w:after="0" w:line="276" w:lineRule="auto"/>
        <w:jc w:val="both"/>
        <w:rPr>
          <w:rFonts w:ascii="Arial" w:hAnsi="Arial" w:cs="Arial"/>
          <w:sz w:val="20"/>
          <w:szCs w:val="20"/>
        </w:rPr>
      </w:pPr>
      <w:r w:rsidRPr="005019CE">
        <w:rPr>
          <w:rFonts w:ascii="Arial" w:hAnsi="Arial" w:cs="Arial"/>
          <w:sz w:val="20"/>
          <w:szCs w:val="20"/>
        </w:rPr>
        <w:t>Do obowiązków Zamawiającego należy:</w:t>
      </w:r>
    </w:p>
    <w:p w14:paraId="4024C162" w14:textId="669D868D" w:rsidR="00D15142" w:rsidRPr="005019CE" w:rsidRDefault="00D15142" w:rsidP="00CD370B">
      <w:pPr>
        <w:pStyle w:val="Akapitzlist"/>
        <w:widowControl w:val="0"/>
        <w:numPr>
          <w:ilvl w:val="0"/>
          <w:numId w:val="2"/>
        </w:numPr>
        <w:suppressAutoHyphens/>
        <w:spacing w:after="0" w:line="276" w:lineRule="auto"/>
        <w:jc w:val="both"/>
        <w:rPr>
          <w:rFonts w:ascii="Arial" w:hAnsi="Arial" w:cs="Arial"/>
          <w:sz w:val="20"/>
          <w:szCs w:val="20"/>
        </w:rPr>
      </w:pPr>
      <w:r w:rsidRPr="005019CE">
        <w:rPr>
          <w:rFonts w:ascii="Arial" w:hAnsi="Arial" w:cs="Arial"/>
          <w:sz w:val="20"/>
          <w:szCs w:val="20"/>
        </w:rPr>
        <w:t>współdziałanie z Wykonawcą przy realizacji Przedmiotu Umowy, w tym udzielanie niezbędnych</w:t>
      </w:r>
      <w:r w:rsidR="00A45D0C" w:rsidRPr="005019CE">
        <w:rPr>
          <w:rFonts w:ascii="Arial" w:hAnsi="Arial" w:cs="Arial"/>
          <w:sz w:val="20"/>
          <w:szCs w:val="20"/>
        </w:rPr>
        <w:t xml:space="preserve"> </w:t>
      </w:r>
      <w:r w:rsidRPr="005019CE">
        <w:rPr>
          <w:rFonts w:ascii="Arial" w:hAnsi="Arial" w:cs="Arial"/>
          <w:sz w:val="20"/>
          <w:szCs w:val="20"/>
        </w:rPr>
        <w:t>informacji w celu prawidłowego wykonania Przedmiotu Umowy,</w:t>
      </w:r>
    </w:p>
    <w:p w14:paraId="5D1BAF21" w14:textId="4C11B891"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powołanie </w:t>
      </w:r>
      <w:r w:rsidR="00F50356" w:rsidRPr="005019CE">
        <w:rPr>
          <w:rFonts w:ascii="Arial" w:hAnsi="Arial" w:cs="Arial"/>
          <w:sz w:val="20"/>
          <w:szCs w:val="20"/>
        </w:rPr>
        <w:t xml:space="preserve">jednego lub kilku </w:t>
      </w:r>
      <w:r w:rsidRPr="005019CE">
        <w:rPr>
          <w:rFonts w:ascii="Arial" w:hAnsi="Arial" w:cs="Arial"/>
          <w:sz w:val="20"/>
          <w:szCs w:val="20"/>
        </w:rPr>
        <w:t>koordynator</w:t>
      </w:r>
      <w:r w:rsidR="00F50356" w:rsidRPr="005019CE">
        <w:rPr>
          <w:rFonts w:ascii="Arial" w:hAnsi="Arial" w:cs="Arial"/>
          <w:sz w:val="20"/>
          <w:szCs w:val="20"/>
        </w:rPr>
        <w:t>ów</w:t>
      </w:r>
      <w:r w:rsidRPr="005019CE">
        <w:rPr>
          <w:rFonts w:ascii="Arial" w:hAnsi="Arial" w:cs="Arial"/>
          <w:sz w:val="20"/>
          <w:szCs w:val="20"/>
        </w:rPr>
        <w:t xml:space="preserve"> do współpracy z Wykonawcą przy realizacji Przedmiotu Umowy</w:t>
      </w:r>
      <w:r w:rsidR="000E2C3B" w:rsidRPr="005019CE">
        <w:rPr>
          <w:rFonts w:ascii="Arial" w:hAnsi="Arial" w:cs="Arial"/>
          <w:sz w:val="20"/>
          <w:szCs w:val="20"/>
        </w:rPr>
        <w:t xml:space="preserve"> (zwanego dalej </w:t>
      </w:r>
      <w:r w:rsidR="000E2C3B" w:rsidRPr="005019CE">
        <w:rPr>
          <w:rFonts w:ascii="Arial" w:hAnsi="Arial" w:cs="Arial"/>
          <w:b/>
          <w:bCs/>
          <w:sz w:val="20"/>
          <w:szCs w:val="20"/>
        </w:rPr>
        <w:t>„Koordynatorem”</w:t>
      </w:r>
      <w:r w:rsidR="000E2C3B" w:rsidRPr="005019CE">
        <w:rPr>
          <w:rFonts w:ascii="Arial" w:hAnsi="Arial" w:cs="Arial"/>
          <w:sz w:val="20"/>
          <w:szCs w:val="20"/>
        </w:rPr>
        <w:t>)</w:t>
      </w:r>
      <w:r w:rsidR="00A12654" w:rsidRPr="005019CE">
        <w:rPr>
          <w:rFonts w:ascii="Arial" w:hAnsi="Arial" w:cs="Arial"/>
          <w:sz w:val="20"/>
          <w:szCs w:val="20"/>
        </w:rPr>
        <w:t>,</w:t>
      </w:r>
    </w:p>
    <w:p w14:paraId="0A1A7FB9" w14:textId="77777777"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przekazanie terenu Robót, przy udziale Koordynatora i sporządzenia protokołu wprowadzenia na teren Robót,</w:t>
      </w:r>
    </w:p>
    <w:p w14:paraId="35A2A3EA" w14:textId="68DBFC8E"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przystąpienie do odbioru Robót po ich zakończeniu i potwierdzeniu przez </w:t>
      </w:r>
      <w:r w:rsidR="00DC7DA0" w:rsidRPr="005019CE">
        <w:rPr>
          <w:rFonts w:ascii="Arial" w:hAnsi="Arial" w:cs="Arial"/>
          <w:sz w:val="20"/>
          <w:szCs w:val="20"/>
        </w:rPr>
        <w:t>Koordynatora</w:t>
      </w:r>
      <w:r w:rsidRPr="005019CE">
        <w:rPr>
          <w:rFonts w:ascii="Arial" w:hAnsi="Arial" w:cs="Arial"/>
          <w:sz w:val="20"/>
          <w:szCs w:val="20"/>
        </w:rPr>
        <w:t xml:space="preserve"> gotowości do odbioru, zgodnie z postanowieniami zawartymi w § </w:t>
      </w:r>
      <w:r w:rsidR="00DC7DA0" w:rsidRPr="005019CE">
        <w:rPr>
          <w:rFonts w:ascii="Arial" w:hAnsi="Arial" w:cs="Arial"/>
          <w:sz w:val="20"/>
          <w:szCs w:val="20"/>
        </w:rPr>
        <w:t xml:space="preserve">6 </w:t>
      </w:r>
      <w:r w:rsidRPr="005019CE">
        <w:rPr>
          <w:rFonts w:ascii="Arial" w:hAnsi="Arial" w:cs="Arial"/>
          <w:sz w:val="20"/>
          <w:szCs w:val="20"/>
        </w:rPr>
        <w:t>Umowy,</w:t>
      </w:r>
    </w:p>
    <w:p w14:paraId="3B771B54" w14:textId="77777777"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zapłata wynagrodzenia przysługującego Wykonawcy z tytułu realizacji Umowy,</w:t>
      </w:r>
    </w:p>
    <w:p w14:paraId="63603EC1" w14:textId="311A2391" w:rsidR="00D15142" w:rsidRPr="005019CE" w:rsidRDefault="00D15142" w:rsidP="00CD370B">
      <w:pPr>
        <w:pStyle w:val="Akapitzlist"/>
        <w:widowControl w:val="0"/>
        <w:numPr>
          <w:ilvl w:val="0"/>
          <w:numId w:val="2"/>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wskazanie Wykonawcy miejsca poboru mediów (energia, woda, itp.), które Zamawiający udostępni Wykonawcy nieodpłatnie.</w:t>
      </w:r>
    </w:p>
    <w:p w14:paraId="04DE2B34"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5A2C0ED4"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3</w:t>
      </w:r>
    </w:p>
    <w:p w14:paraId="6741C9E8"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Obowiązki Wykonawcy</w:t>
      </w:r>
    </w:p>
    <w:p w14:paraId="5AE8B408" w14:textId="57F3D888" w:rsidR="00403515" w:rsidRPr="005019CE" w:rsidRDefault="00D15142" w:rsidP="00CD370B">
      <w:pPr>
        <w:pStyle w:val="Akapitzlist"/>
        <w:widowControl w:val="0"/>
        <w:numPr>
          <w:ilvl w:val="0"/>
          <w:numId w:val="3"/>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Do obowiązków Wykonawcy, w ramach określonego w Umowie wynagrodzenia należy wykonanie </w:t>
      </w:r>
      <w:r w:rsidR="5D4192FD" w:rsidRPr="005019CE">
        <w:rPr>
          <w:rFonts w:ascii="Arial" w:hAnsi="Arial" w:cs="Arial"/>
          <w:sz w:val="20"/>
          <w:szCs w:val="20"/>
        </w:rPr>
        <w:t>P</w:t>
      </w:r>
      <w:r w:rsidRPr="005019CE">
        <w:rPr>
          <w:rFonts w:ascii="Arial" w:hAnsi="Arial" w:cs="Arial"/>
          <w:sz w:val="20"/>
          <w:szCs w:val="20"/>
        </w:rPr>
        <w:t xml:space="preserve">rzedmiotu </w:t>
      </w:r>
      <w:r w:rsidR="4E61C798" w:rsidRPr="005019CE">
        <w:rPr>
          <w:rFonts w:ascii="Arial" w:hAnsi="Arial" w:cs="Arial"/>
          <w:sz w:val="20"/>
          <w:szCs w:val="20"/>
        </w:rPr>
        <w:t>U</w:t>
      </w:r>
      <w:r w:rsidRPr="005019CE">
        <w:rPr>
          <w:rFonts w:ascii="Arial" w:hAnsi="Arial" w:cs="Arial"/>
          <w:sz w:val="20"/>
          <w:szCs w:val="20"/>
        </w:rPr>
        <w:t>mowy</w:t>
      </w:r>
      <w:r w:rsidR="005A5599" w:rsidRPr="005019CE">
        <w:rPr>
          <w:rFonts w:ascii="Arial" w:hAnsi="Arial" w:cs="Arial"/>
          <w:sz w:val="20"/>
          <w:szCs w:val="20"/>
        </w:rPr>
        <w:t xml:space="preserve"> </w:t>
      </w:r>
      <w:r w:rsidRPr="005019CE">
        <w:rPr>
          <w:rFonts w:ascii="Arial" w:hAnsi="Arial" w:cs="Arial"/>
          <w:sz w:val="20"/>
          <w:szCs w:val="20"/>
        </w:rPr>
        <w:t xml:space="preserve">w sposób zgodny z </w:t>
      </w:r>
      <w:r w:rsidR="002B13A1" w:rsidRPr="005019CE">
        <w:rPr>
          <w:rFonts w:ascii="Arial" w:hAnsi="Arial" w:cs="Arial"/>
          <w:sz w:val="20"/>
          <w:szCs w:val="20"/>
        </w:rPr>
        <w:t>OPZ</w:t>
      </w:r>
      <w:r w:rsidR="002A6C93" w:rsidRPr="005019CE">
        <w:rPr>
          <w:rFonts w:ascii="Arial" w:hAnsi="Arial" w:cs="Arial"/>
          <w:sz w:val="20"/>
          <w:szCs w:val="20"/>
        </w:rPr>
        <w:t>,</w:t>
      </w:r>
      <w:r w:rsidR="00A66640" w:rsidRPr="005019CE">
        <w:rPr>
          <w:rFonts w:ascii="Arial" w:hAnsi="Arial" w:cs="Arial"/>
          <w:sz w:val="20"/>
          <w:szCs w:val="20"/>
        </w:rPr>
        <w:t xml:space="preserve"> Dokumentacją</w:t>
      </w:r>
      <w:r w:rsidR="002B13A1" w:rsidRPr="005019CE">
        <w:rPr>
          <w:rFonts w:ascii="Arial" w:hAnsi="Arial" w:cs="Arial"/>
          <w:sz w:val="20"/>
          <w:szCs w:val="20"/>
        </w:rPr>
        <w:t>, formularzem oferty stanowiącym załącznik nr 2 do Umowy</w:t>
      </w:r>
      <w:r w:rsidR="008D450F" w:rsidRPr="005019CE">
        <w:rPr>
          <w:rFonts w:ascii="Arial" w:hAnsi="Arial" w:cs="Arial"/>
          <w:sz w:val="20"/>
          <w:szCs w:val="20"/>
        </w:rPr>
        <w:t xml:space="preserve"> </w:t>
      </w:r>
      <w:r w:rsidR="002B13A1" w:rsidRPr="005019CE">
        <w:rPr>
          <w:rFonts w:ascii="Arial" w:hAnsi="Arial" w:cs="Arial"/>
          <w:sz w:val="20"/>
          <w:szCs w:val="20"/>
        </w:rPr>
        <w:t>oraz z</w:t>
      </w:r>
      <w:r w:rsidR="005A5599" w:rsidRPr="005019CE">
        <w:rPr>
          <w:rFonts w:ascii="Arial" w:hAnsi="Arial" w:cs="Arial"/>
          <w:sz w:val="20"/>
          <w:szCs w:val="20"/>
        </w:rPr>
        <w:t> </w:t>
      </w:r>
      <w:r w:rsidRPr="005019CE">
        <w:rPr>
          <w:rFonts w:ascii="Arial" w:hAnsi="Arial" w:cs="Arial"/>
          <w:sz w:val="20"/>
          <w:szCs w:val="20"/>
        </w:rPr>
        <w:t xml:space="preserve">powszechnie obowiązującymi przepisami prawa i normami, a w </w:t>
      </w:r>
      <w:r w:rsidRPr="005019CE">
        <w:rPr>
          <w:rFonts w:ascii="Arial" w:hAnsi="Arial" w:cs="Arial"/>
          <w:sz w:val="20"/>
          <w:szCs w:val="20"/>
        </w:rPr>
        <w:lastRenderedPageBreak/>
        <w:t>szczególności w sposób zgodny z wymaganiami:</w:t>
      </w:r>
    </w:p>
    <w:p w14:paraId="3479922E" w14:textId="10E46984" w:rsidR="00403515"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ustawy z dnia 7 lipca 1994 r. Prawo budowlane (Dz. U. z 202</w:t>
      </w:r>
      <w:r w:rsidR="00BA661F" w:rsidRPr="005019CE">
        <w:rPr>
          <w:rFonts w:ascii="Arial" w:hAnsi="Arial" w:cs="Arial"/>
          <w:sz w:val="20"/>
          <w:szCs w:val="20"/>
        </w:rPr>
        <w:t>3</w:t>
      </w:r>
      <w:r w:rsidRPr="005019CE">
        <w:rPr>
          <w:rFonts w:ascii="Arial" w:hAnsi="Arial" w:cs="Arial"/>
          <w:sz w:val="20"/>
          <w:szCs w:val="20"/>
        </w:rPr>
        <w:t xml:space="preserve"> r., poz.</w:t>
      </w:r>
      <w:r w:rsidR="008D450F" w:rsidRPr="005019CE">
        <w:rPr>
          <w:rFonts w:ascii="Arial" w:hAnsi="Arial" w:cs="Arial"/>
          <w:sz w:val="20"/>
          <w:szCs w:val="20"/>
        </w:rPr>
        <w:t xml:space="preserve"> </w:t>
      </w:r>
      <w:r w:rsidR="00BA661F" w:rsidRPr="005019CE">
        <w:rPr>
          <w:rFonts w:ascii="Arial" w:hAnsi="Arial" w:cs="Arial"/>
          <w:sz w:val="20"/>
          <w:szCs w:val="20"/>
        </w:rPr>
        <w:t>682</w:t>
      </w:r>
      <w:r w:rsidR="008D450F" w:rsidRPr="005019CE">
        <w:rPr>
          <w:rFonts w:ascii="Arial" w:hAnsi="Arial" w:cs="Arial"/>
          <w:sz w:val="20"/>
          <w:szCs w:val="20"/>
        </w:rPr>
        <w:t xml:space="preserve"> ze zm.</w:t>
      </w:r>
      <w:r w:rsidR="00BA661F" w:rsidRPr="005019CE">
        <w:rPr>
          <w:rFonts w:ascii="Arial" w:hAnsi="Arial" w:cs="Arial"/>
          <w:sz w:val="20"/>
          <w:szCs w:val="20"/>
        </w:rPr>
        <w:t>),</w:t>
      </w:r>
    </w:p>
    <w:p w14:paraId="0F0BB1EC" w14:textId="25B0A53A" w:rsidR="005A5599"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innych obowiązujących przepisów prawa dotyczących realizacji Przedmiotu Umowy.</w:t>
      </w:r>
    </w:p>
    <w:p w14:paraId="019BE162" w14:textId="3309621F" w:rsidR="005A5599" w:rsidRPr="005019CE" w:rsidRDefault="00D15142" w:rsidP="00CD370B">
      <w:pPr>
        <w:pStyle w:val="Akapitzlist"/>
        <w:widowControl w:val="0"/>
        <w:numPr>
          <w:ilvl w:val="0"/>
          <w:numId w:val="3"/>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Wykonawca w ramach wynagrodzenia za wykonanie Przedmiotu Umowy </w:t>
      </w:r>
      <w:r w:rsidR="005A5599" w:rsidRPr="005019CE">
        <w:rPr>
          <w:rFonts w:ascii="Arial" w:hAnsi="Arial" w:cs="Arial"/>
          <w:sz w:val="20"/>
          <w:szCs w:val="20"/>
        </w:rPr>
        <w:t xml:space="preserve">zobowiązany jest </w:t>
      </w:r>
      <w:r w:rsidRPr="005019CE">
        <w:rPr>
          <w:rFonts w:ascii="Arial" w:hAnsi="Arial" w:cs="Arial"/>
          <w:sz w:val="20"/>
          <w:szCs w:val="20"/>
        </w:rPr>
        <w:t>w</w:t>
      </w:r>
      <w:r w:rsidR="005A5599" w:rsidRPr="005019CE">
        <w:rPr>
          <w:rFonts w:ascii="Arial" w:hAnsi="Arial" w:cs="Arial"/>
          <w:sz w:val="20"/>
          <w:szCs w:val="20"/>
        </w:rPr>
        <w:t> </w:t>
      </w:r>
      <w:r w:rsidRPr="005019CE">
        <w:rPr>
          <w:rFonts w:ascii="Arial" w:hAnsi="Arial" w:cs="Arial"/>
          <w:sz w:val="20"/>
          <w:szCs w:val="20"/>
        </w:rPr>
        <w:t>szczególności do</w:t>
      </w:r>
      <w:r w:rsidR="005A5599" w:rsidRPr="005019CE">
        <w:rPr>
          <w:rFonts w:ascii="Arial" w:hAnsi="Arial" w:cs="Arial"/>
          <w:sz w:val="20"/>
          <w:szCs w:val="20"/>
        </w:rPr>
        <w:t>:</w:t>
      </w:r>
    </w:p>
    <w:p w14:paraId="33D35C10" w14:textId="62B98377" w:rsidR="00CA10B8"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wykonania Przedmiotu Umowy z najwyższą starannością, zgodnie z przekazanym przez Zamawiającego</w:t>
      </w:r>
      <w:r w:rsidR="005A5599" w:rsidRPr="005019CE">
        <w:rPr>
          <w:rFonts w:ascii="Arial" w:hAnsi="Arial" w:cs="Arial"/>
          <w:sz w:val="20"/>
          <w:szCs w:val="20"/>
        </w:rPr>
        <w:t xml:space="preserve"> </w:t>
      </w:r>
      <w:r w:rsidR="008D450F" w:rsidRPr="005019CE">
        <w:rPr>
          <w:rFonts w:ascii="Arial" w:hAnsi="Arial" w:cs="Arial"/>
          <w:sz w:val="20"/>
          <w:szCs w:val="20"/>
        </w:rPr>
        <w:t>O</w:t>
      </w:r>
      <w:r w:rsidR="00A66640" w:rsidRPr="005019CE">
        <w:rPr>
          <w:rFonts w:ascii="Arial" w:hAnsi="Arial" w:cs="Arial"/>
          <w:sz w:val="20"/>
          <w:szCs w:val="20"/>
        </w:rPr>
        <w:t>PZ, Dokumentacją,</w:t>
      </w:r>
      <w:r w:rsidRPr="005019CE">
        <w:rPr>
          <w:rFonts w:ascii="Arial" w:hAnsi="Arial" w:cs="Arial"/>
          <w:sz w:val="20"/>
          <w:szCs w:val="20"/>
        </w:rPr>
        <w:t xml:space="preserve"> zasadami wiedzy technicznej, przepisami ustawy Prawo budowlane oraz</w:t>
      </w:r>
      <w:r w:rsidR="00575F89" w:rsidRPr="005019CE">
        <w:rPr>
          <w:rFonts w:ascii="Arial" w:hAnsi="Arial" w:cs="Arial"/>
          <w:sz w:val="20"/>
          <w:szCs w:val="20"/>
        </w:rPr>
        <w:t xml:space="preserve"> powiązanymi</w:t>
      </w:r>
      <w:r w:rsidRPr="005019CE">
        <w:rPr>
          <w:rFonts w:ascii="Arial" w:hAnsi="Arial" w:cs="Arial"/>
          <w:sz w:val="20"/>
          <w:szCs w:val="20"/>
        </w:rPr>
        <w:t xml:space="preserve"> aktami </w:t>
      </w:r>
      <w:r w:rsidR="00575F89" w:rsidRPr="005019CE">
        <w:rPr>
          <w:rFonts w:ascii="Arial" w:hAnsi="Arial" w:cs="Arial"/>
          <w:sz w:val="20"/>
          <w:szCs w:val="20"/>
        </w:rPr>
        <w:t>prawnymi</w:t>
      </w:r>
      <w:r w:rsidRPr="005019CE">
        <w:rPr>
          <w:rFonts w:ascii="Arial" w:hAnsi="Arial" w:cs="Arial"/>
          <w:sz w:val="20"/>
          <w:szCs w:val="20"/>
        </w:rPr>
        <w:t>, obowiązującymi normami</w:t>
      </w:r>
      <w:r w:rsidR="00763687" w:rsidRPr="005019CE">
        <w:rPr>
          <w:rFonts w:ascii="Arial" w:hAnsi="Arial" w:cs="Arial"/>
          <w:sz w:val="20"/>
          <w:szCs w:val="20"/>
        </w:rPr>
        <w:t>,</w:t>
      </w:r>
      <w:r w:rsidRPr="005019CE">
        <w:rPr>
          <w:rFonts w:ascii="Arial" w:hAnsi="Arial" w:cs="Arial"/>
          <w:sz w:val="20"/>
          <w:szCs w:val="20"/>
        </w:rPr>
        <w:t xml:space="preserve"> warunkami technicznymi wynikającymi</w:t>
      </w:r>
      <w:r w:rsidR="00575F89" w:rsidRPr="005019CE">
        <w:rPr>
          <w:rFonts w:ascii="Arial" w:hAnsi="Arial" w:cs="Arial"/>
          <w:sz w:val="20"/>
          <w:szCs w:val="20"/>
        </w:rPr>
        <w:t xml:space="preserve"> </w:t>
      </w:r>
      <w:r w:rsidRPr="005019CE">
        <w:rPr>
          <w:rFonts w:ascii="Arial" w:hAnsi="Arial" w:cs="Arial"/>
          <w:sz w:val="20"/>
          <w:szCs w:val="20"/>
        </w:rPr>
        <w:t>z</w:t>
      </w:r>
      <w:r w:rsidR="00575F89" w:rsidRPr="005019CE">
        <w:rPr>
          <w:rFonts w:ascii="Arial" w:hAnsi="Arial" w:cs="Arial"/>
          <w:sz w:val="20"/>
          <w:szCs w:val="20"/>
        </w:rPr>
        <w:t> </w:t>
      </w:r>
      <w:r w:rsidRPr="005019CE">
        <w:rPr>
          <w:rFonts w:ascii="Arial" w:hAnsi="Arial" w:cs="Arial"/>
          <w:sz w:val="20"/>
          <w:szCs w:val="20"/>
        </w:rPr>
        <w:t>obowiązujących przepisów techniczno-budowlanych</w:t>
      </w:r>
      <w:r w:rsidR="00CA10B8" w:rsidRPr="005019CE">
        <w:rPr>
          <w:rFonts w:ascii="Arial" w:hAnsi="Arial" w:cs="Arial"/>
          <w:sz w:val="20"/>
          <w:szCs w:val="20"/>
        </w:rPr>
        <w:t>;</w:t>
      </w:r>
    </w:p>
    <w:p w14:paraId="4179B2E0" w14:textId="462D4E48" w:rsidR="00CA10B8" w:rsidRPr="005019CE" w:rsidRDefault="41E7E639"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eastAsia="Arial" w:hAnsi="Arial" w:cs="Arial"/>
          <w:sz w:val="20"/>
          <w:szCs w:val="20"/>
        </w:rPr>
        <w:t>przeniesienia na Zamawiającego prawa własności wszystkich urządzeń, wyposażenia oraz materiałów dostarczonych w związku z realizacją Przedmiotu Umowy</w:t>
      </w:r>
      <w:r w:rsidR="00CA10B8" w:rsidRPr="005019CE">
        <w:rPr>
          <w:rFonts w:ascii="Arial" w:eastAsia="Arial" w:hAnsi="Arial" w:cs="Arial"/>
          <w:sz w:val="20"/>
          <w:szCs w:val="20"/>
        </w:rPr>
        <w:t>;</w:t>
      </w:r>
    </w:p>
    <w:p w14:paraId="5B8E93EC" w14:textId="0B954034" w:rsidR="00CA10B8" w:rsidRPr="005019CE" w:rsidRDefault="12CCD3A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skierowania do realizacji Przedmiotu Umowy</w:t>
      </w:r>
      <w:r w:rsidR="000E7F26" w:rsidRPr="005019CE">
        <w:rPr>
          <w:rFonts w:ascii="Arial" w:hAnsi="Arial" w:cs="Arial"/>
          <w:sz w:val="20"/>
          <w:szCs w:val="20"/>
        </w:rPr>
        <w:t xml:space="preserve"> osób z uprawnieniami zgodnie z wytycznymi wskazanymi w dokumentacji postępowania</w:t>
      </w:r>
      <w:r w:rsidR="00AC7B65" w:rsidRPr="005019CE">
        <w:rPr>
          <w:rFonts w:ascii="Arial" w:hAnsi="Arial" w:cs="Arial"/>
          <w:sz w:val="20"/>
          <w:szCs w:val="20"/>
        </w:rPr>
        <w:t>,</w:t>
      </w:r>
    </w:p>
    <w:p w14:paraId="4873941F" w14:textId="619DF118" w:rsidR="006E407B" w:rsidRPr="005019CE" w:rsidRDefault="00AC7B65"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niezwłocznego</w:t>
      </w:r>
      <w:r w:rsidR="00D15142" w:rsidRPr="005019CE">
        <w:rPr>
          <w:rFonts w:ascii="Arial" w:hAnsi="Arial" w:cs="Arial"/>
          <w:sz w:val="20"/>
          <w:szCs w:val="20"/>
        </w:rPr>
        <w:t xml:space="preserve"> zawiadomienia </w:t>
      </w:r>
      <w:r w:rsidRPr="005019CE">
        <w:rPr>
          <w:rFonts w:ascii="Arial" w:hAnsi="Arial" w:cs="Arial"/>
          <w:sz w:val="20"/>
          <w:szCs w:val="20"/>
        </w:rPr>
        <w:t xml:space="preserve">w formie pisemnej lub za pośrednictwem poczty elektronicznej  </w:t>
      </w:r>
      <w:r w:rsidR="00D15142" w:rsidRPr="005019CE">
        <w:rPr>
          <w:rFonts w:ascii="Arial" w:hAnsi="Arial" w:cs="Arial"/>
          <w:sz w:val="20"/>
          <w:szCs w:val="20"/>
        </w:rPr>
        <w:t xml:space="preserve">Koordynatora o zauważonych wadach </w:t>
      </w:r>
      <w:r w:rsidR="00D83A06" w:rsidRPr="005019CE">
        <w:rPr>
          <w:rFonts w:ascii="Arial" w:hAnsi="Arial" w:cs="Arial"/>
          <w:sz w:val="20"/>
          <w:szCs w:val="20"/>
        </w:rPr>
        <w:t>OPZ</w:t>
      </w:r>
      <w:r w:rsidR="006E407B" w:rsidRPr="005019CE">
        <w:rPr>
          <w:rFonts w:ascii="Arial" w:hAnsi="Arial" w:cs="Arial"/>
          <w:sz w:val="20"/>
          <w:szCs w:val="20"/>
        </w:rPr>
        <w:t xml:space="preserve"> lub </w:t>
      </w:r>
      <w:r w:rsidRPr="005019CE">
        <w:rPr>
          <w:rFonts w:ascii="Arial" w:hAnsi="Arial" w:cs="Arial"/>
          <w:sz w:val="20"/>
          <w:szCs w:val="20"/>
        </w:rPr>
        <w:t>Dokumentacji,</w:t>
      </w:r>
      <w:r w:rsidR="00763687" w:rsidRPr="005019CE">
        <w:rPr>
          <w:rFonts w:ascii="Arial" w:hAnsi="Arial" w:cs="Arial"/>
          <w:sz w:val="20"/>
          <w:szCs w:val="20"/>
        </w:rPr>
        <w:t xml:space="preserve"> </w:t>
      </w:r>
      <w:r w:rsidR="00D15142" w:rsidRPr="005019CE">
        <w:rPr>
          <w:rFonts w:ascii="Arial" w:hAnsi="Arial" w:cs="Arial"/>
          <w:sz w:val="20"/>
          <w:szCs w:val="20"/>
        </w:rPr>
        <w:t>niezwłocznie od ich ujawnienia, pod rygorem odpowiedzialności za szkody wynikłe wskutek niepowiadomienia o</w:t>
      </w:r>
      <w:r w:rsidR="00CF75DF" w:rsidRPr="005019CE">
        <w:rPr>
          <w:rFonts w:ascii="Arial" w:hAnsi="Arial" w:cs="Arial"/>
          <w:sz w:val="20"/>
          <w:szCs w:val="20"/>
        </w:rPr>
        <w:t> </w:t>
      </w:r>
      <w:r w:rsidR="00D15142" w:rsidRPr="005019CE">
        <w:rPr>
          <w:rFonts w:ascii="Arial" w:hAnsi="Arial" w:cs="Arial"/>
          <w:sz w:val="20"/>
          <w:szCs w:val="20"/>
        </w:rPr>
        <w:t>ich istnieniu</w:t>
      </w:r>
      <w:r w:rsidRPr="005019CE">
        <w:rPr>
          <w:rFonts w:ascii="Arial" w:hAnsi="Arial" w:cs="Arial"/>
          <w:sz w:val="20"/>
          <w:szCs w:val="20"/>
        </w:rPr>
        <w:t>,</w:t>
      </w:r>
    </w:p>
    <w:p w14:paraId="094DEDC2" w14:textId="727C4079" w:rsidR="006E3387" w:rsidRPr="005019CE" w:rsidRDefault="006E3387" w:rsidP="00CD370B">
      <w:pPr>
        <w:pStyle w:val="Akapitzlist"/>
        <w:numPr>
          <w:ilvl w:val="1"/>
          <w:numId w:val="3"/>
        </w:numPr>
        <w:suppressAutoHyphens/>
        <w:autoSpaceDN w:val="0"/>
        <w:spacing w:before="120" w:after="120" w:line="276" w:lineRule="auto"/>
        <w:contextualSpacing w:val="0"/>
        <w:jc w:val="both"/>
        <w:textAlignment w:val="baseline"/>
        <w:rPr>
          <w:rFonts w:ascii="Arial" w:hAnsi="Arial" w:cs="Arial"/>
          <w:strike/>
          <w:sz w:val="20"/>
          <w:szCs w:val="20"/>
        </w:rPr>
      </w:pPr>
      <w:r w:rsidRPr="005019CE">
        <w:rPr>
          <w:rFonts w:ascii="Arial" w:hAnsi="Arial" w:cs="Arial"/>
          <w:sz w:val="20"/>
          <w:szCs w:val="20"/>
        </w:rPr>
        <w:t>zrealiz</w:t>
      </w:r>
      <w:r w:rsidR="00AC7B65" w:rsidRPr="005019CE">
        <w:rPr>
          <w:rFonts w:ascii="Arial" w:hAnsi="Arial" w:cs="Arial"/>
          <w:sz w:val="20"/>
          <w:szCs w:val="20"/>
        </w:rPr>
        <w:t>owania</w:t>
      </w:r>
      <w:r w:rsidRPr="005019CE">
        <w:rPr>
          <w:rFonts w:ascii="Arial" w:hAnsi="Arial" w:cs="Arial"/>
          <w:sz w:val="20"/>
          <w:szCs w:val="20"/>
        </w:rPr>
        <w:t xml:space="preserve"> rob</w:t>
      </w:r>
      <w:r w:rsidR="00AC7B65" w:rsidRPr="005019CE">
        <w:rPr>
          <w:rFonts w:ascii="Arial" w:hAnsi="Arial" w:cs="Arial"/>
          <w:sz w:val="20"/>
          <w:szCs w:val="20"/>
        </w:rPr>
        <w:t>ót</w:t>
      </w:r>
      <w:r w:rsidRPr="005019CE">
        <w:rPr>
          <w:rFonts w:ascii="Arial" w:hAnsi="Arial" w:cs="Arial"/>
          <w:sz w:val="20"/>
          <w:szCs w:val="20"/>
        </w:rPr>
        <w:t xml:space="preserve"> budowlan</w:t>
      </w:r>
      <w:r w:rsidR="00AC7B65" w:rsidRPr="005019CE">
        <w:rPr>
          <w:rFonts w:ascii="Arial" w:hAnsi="Arial" w:cs="Arial"/>
          <w:sz w:val="20"/>
          <w:szCs w:val="20"/>
        </w:rPr>
        <w:t>ych</w:t>
      </w:r>
      <w:r w:rsidRPr="005019CE">
        <w:rPr>
          <w:rFonts w:ascii="Arial" w:hAnsi="Arial" w:cs="Arial"/>
          <w:sz w:val="20"/>
          <w:szCs w:val="20"/>
        </w:rPr>
        <w:t xml:space="preserve"> etapami</w:t>
      </w:r>
      <w:r w:rsidR="00AC7B65" w:rsidRPr="005019CE">
        <w:rPr>
          <w:rFonts w:ascii="Arial" w:hAnsi="Arial" w:cs="Arial"/>
          <w:sz w:val="20"/>
          <w:szCs w:val="20"/>
        </w:rPr>
        <w:t xml:space="preserve"> odpowiadającymi strefom wskazanym w OPZ</w:t>
      </w:r>
      <w:r w:rsidR="006D78E6" w:rsidRPr="005019CE">
        <w:rPr>
          <w:rFonts w:ascii="Arial" w:hAnsi="Arial" w:cs="Arial"/>
          <w:sz w:val="20"/>
          <w:szCs w:val="20"/>
        </w:rPr>
        <w:t>.</w:t>
      </w:r>
    </w:p>
    <w:p w14:paraId="45B9DA39" w14:textId="6DD68ED7" w:rsidR="00610017" w:rsidRPr="005019CE" w:rsidRDefault="00610017" w:rsidP="00610017">
      <w:pPr>
        <w:pStyle w:val="Akapitzlist"/>
        <w:numPr>
          <w:ilvl w:val="1"/>
          <w:numId w:val="3"/>
        </w:numPr>
        <w:suppressAutoHyphens/>
        <w:autoSpaceDN w:val="0"/>
        <w:spacing w:before="120" w:after="120" w:line="276" w:lineRule="auto"/>
        <w:contextualSpacing w:val="0"/>
        <w:jc w:val="both"/>
        <w:textAlignment w:val="baseline"/>
        <w:rPr>
          <w:rFonts w:ascii="Arial" w:eastAsia="Times New Roman" w:hAnsi="Arial" w:cs="Arial"/>
          <w:sz w:val="20"/>
          <w:szCs w:val="20"/>
          <w:lang w:eastAsia="pl-PL"/>
        </w:rPr>
      </w:pPr>
      <w:r w:rsidRPr="005019CE">
        <w:rPr>
          <w:rFonts w:ascii="Arial" w:eastAsia="Times New Roman" w:hAnsi="Arial" w:cs="Arial"/>
          <w:sz w:val="20"/>
          <w:szCs w:val="20"/>
          <w:lang w:eastAsia="pl-PL"/>
        </w:rPr>
        <w:t>udziału w spotkaniu roboczym z przedstawicielami Zamawiającego</w:t>
      </w:r>
      <w:r w:rsidR="001936AC" w:rsidRPr="005019CE">
        <w:rPr>
          <w:rFonts w:ascii="Arial" w:eastAsia="Times New Roman" w:hAnsi="Arial" w:cs="Arial"/>
          <w:sz w:val="20"/>
          <w:szCs w:val="20"/>
          <w:lang w:eastAsia="pl-PL"/>
        </w:rPr>
        <w:t xml:space="preserve"> przed rozpoczęciem prac</w:t>
      </w:r>
      <w:r w:rsidRPr="005019CE">
        <w:rPr>
          <w:rFonts w:ascii="Arial" w:eastAsia="Times New Roman" w:hAnsi="Arial" w:cs="Arial"/>
          <w:sz w:val="20"/>
          <w:szCs w:val="20"/>
          <w:lang w:eastAsia="pl-PL"/>
        </w:rPr>
        <w:t>, mającym na celu omówienie Harmonogramu oraz sposobu wygrodzenia przestrzeni wystawowych,</w:t>
      </w:r>
    </w:p>
    <w:p w14:paraId="0DA6DB5C" w14:textId="60E0EB95" w:rsidR="006E3387" w:rsidRPr="005019CE" w:rsidRDefault="006E3387" w:rsidP="00CD370B">
      <w:pPr>
        <w:pStyle w:val="Akapitzlist"/>
        <w:numPr>
          <w:ilvl w:val="1"/>
          <w:numId w:val="3"/>
        </w:numPr>
        <w:suppressAutoHyphens/>
        <w:autoSpaceDN w:val="0"/>
        <w:spacing w:before="120" w:after="120" w:line="276" w:lineRule="auto"/>
        <w:contextualSpacing w:val="0"/>
        <w:jc w:val="both"/>
        <w:textAlignment w:val="baseline"/>
        <w:rPr>
          <w:rFonts w:ascii="Arial" w:hAnsi="Arial" w:cs="Arial"/>
          <w:sz w:val="20"/>
          <w:szCs w:val="20"/>
        </w:rPr>
      </w:pPr>
      <w:r w:rsidRPr="005019CE">
        <w:rPr>
          <w:rFonts w:ascii="Arial" w:hAnsi="Arial" w:cs="Arial"/>
          <w:sz w:val="20"/>
          <w:szCs w:val="20"/>
        </w:rPr>
        <w:t>oprac</w:t>
      </w:r>
      <w:r w:rsidR="00AC7B65" w:rsidRPr="005019CE">
        <w:rPr>
          <w:rFonts w:ascii="Arial" w:hAnsi="Arial" w:cs="Arial"/>
          <w:sz w:val="20"/>
          <w:szCs w:val="20"/>
        </w:rPr>
        <w:t>owania</w:t>
      </w:r>
      <w:r w:rsidRPr="005019CE">
        <w:rPr>
          <w:rFonts w:ascii="Arial" w:hAnsi="Arial" w:cs="Arial"/>
          <w:sz w:val="20"/>
          <w:szCs w:val="20"/>
        </w:rPr>
        <w:t xml:space="preserve"> i przedstawi</w:t>
      </w:r>
      <w:r w:rsidR="00AC7B65" w:rsidRPr="005019CE">
        <w:rPr>
          <w:rFonts w:ascii="Arial" w:hAnsi="Arial" w:cs="Arial"/>
          <w:sz w:val="20"/>
          <w:szCs w:val="20"/>
        </w:rPr>
        <w:t xml:space="preserve">enia </w:t>
      </w:r>
      <w:r w:rsidRPr="005019CE">
        <w:rPr>
          <w:rFonts w:ascii="Arial" w:hAnsi="Arial" w:cs="Arial"/>
          <w:sz w:val="20"/>
          <w:szCs w:val="20"/>
        </w:rPr>
        <w:t>Zamawiającemu harmonogram</w:t>
      </w:r>
      <w:r w:rsidR="00AC7B65" w:rsidRPr="005019CE">
        <w:rPr>
          <w:rFonts w:ascii="Arial" w:hAnsi="Arial" w:cs="Arial"/>
          <w:sz w:val="20"/>
          <w:szCs w:val="20"/>
        </w:rPr>
        <w:t>u</w:t>
      </w:r>
      <w:r w:rsidRPr="005019CE">
        <w:rPr>
          <w:rFonts w:ascii="Arial" w:hAnsi="Arial" w:cs="Arial"/>
          <w:sz w:val="20"/>
          <w:szCs w:val="20"/>
        </w:rPr>
        <w:t xml:space="preserve"> rzeczowo-terminow</w:t>
      </w:r>
      <w:r w:rsidR="00AC7B65" w:rsidRPr="005019CE">
        <w:rPr>
          <w:rFonts w:ascii="Arial" w:hAnsi="Arial" w:cs="Arial"/>
          <w:sz w:val="20"/>
          <w:szCs w:val="20"/>
        </w:rPr>
        <w:t>ego</w:t>
      </w:r>
      <w:r w:rsidRPr="005019CE">
        <w:rPr>
          <w:rFonts w:ascii="Arial" w:hAnsi="Arial" w:cs="Arial"/>
          <w:sz w:val="20"/>
          <w:szCs w:val="20"/>
        </w:rPr>
        <w:t xml:space="preserve"> realizacji </w:t>
      </w:r>
      <w:r w:rsidR="00AC7B65" w:rsidRPr="005019CE">
        <w:rPr>
          <w:rFonts w:ascii="Arial" w:hAnsi="Arial" w:cs="Arial"/>
          <w:sz w:val="20"/>
          <w:szCs w:val="20"/>
        </w:rPr>
        <w:t>Robót</w:t>
      </w:r>
      <w:r w:rsidRPr="005019CE">
        <w:rPr>
          <w:rFonts w:ascii="Arial" w:hAnsi="Arial" w:cs="Arial"/>
          <w:sz w:val="20"/>
          <w:szCs w:val="20"/>
        </w:rPr>
        <w:t xml:space="preserve"> </w:t>
      </w:r>
      <w:r w:rsidR="00AC7B65" w:rsidRPr="005019CE">
        <w:rPr>
          <w:rFonts w:ascii="Arial" w:hAnsi="Arial" w:cs="Arial"/>
          <w:sz w:val="20"/>
          <w:szCs w:val="20"/>
        </w:rPr>
        <w:t>(dalej jako „</w:t>
      </w:r>
      <w:r w:rsidR="00AC7B65" w:rsidRPr="005019CE">
        <w:rPr>
          <w:rFonts w:ascii="Arial" w:hAnsi="Arial" w:cs="Arial"/>
          <w:b/>
          <w:bCs/>
          <w:sz w:val="20"/>
          <w:szCs w:val="20"/>
        </w:rPr>
        <w:t>Harmonogram</w:t>
      </w:r>
      <w:r w:rsidR="00AC7B65" w:rsidRPr="005019CE">
        <w:rPr>
          <w:rFonts w:ascii="Arial" w:hAnsi="Arial" w:cs="Arial"/>
          <w:sz w:val="20"/>
          <w:szCs w:val="20"/>
        </w:rPr>
        <w:t xml:space="preserve">”) </w:t>
      </w:r>
      <w:r w:rsidRPr="005019CE">
        <w:rPr>
          <w:rFonts w:ascii="Arial" w:hAnsi="Arial" w:cs="Arial"/>
          <w:sz w:val="20"/>
          <w:szCs w:val="20"/>
        </w:rPr>
        <w:t xml:space="preserve">w ciągu 14 dni od </w:t>
      </w:r>
      <w:r w:rsidR="00AC7B65" w:rsidRPr="005019CE">
        <w:rPr>
          <w:rFonts w:ascii="Arial" w:hAnsi="Arial" w:cs="Arial"/>
          <w:sz w:val="20"/>
          <w:szCs w:val="20"/>
        </w:rPr>
        <w:t>dnia zawarcia Umowy</w:t>
      </w:r>
      <w:r w:rsidRPr="005019CE">
        <w:rPr>
          <w:rFonts w:ascii="Arial" w:hAnsi="Arial" w:cs="Arial"/>
          <w:sz w:val="20"/>
          <w:szCs w:val="20"/>
        </w:rPr>
        <w:t>, uwzględniając</w:t>
      </w:r>
      <w:r w:rsidR="00AC7B65" w:rsidRPr="005019CE">
        <w:rPr>
          <w:rFonts w:ascii="Arial" w:hAnsi="Arial" w:cs="Arial"/>
          <w:sz w:val="20"/>
          <w:szCs w:val="20"/>
        </w:rPr>
        <w:t>ego</w:t>
      </w:r>
      <w:r w:rsidRPr="005019CE">
        <w:rPr>
          <w:rFonts w:ascii="Arial" w:hAnsi="Arial" w:cs="Arial"/>
          <w:sz w:val="20"/>
          <w:szCs w:val="20"/>
        </w:rPr>
        <w:t xml:space="preserve"> uwarunkowania wskazane w pkt </w:t>
      </w:r>
      <w:r w:rsidR="000B24E8" w:rsidRPr="005019CE">
        <w:rPr>
          <w:rFonts w:ascii="Arial" w:hAnsi="Arial" w:cs="Arial"/>
          <w:sz w:val="20"/>
          <w:szCs w:val="20"/>
        </w:rPr>
        <w:t>5</w:t>
      </w:r>
      <w:r w:rsidRPr="005019CE">
        <w:rPr>
          <w:rFonts w:ascii="Arial" w:hAnsi="Arial" w:cs="Arial"/>
          <w:sz w:val="20"/>
          <w:szCs w:val="20"/>
        </w:rPr>
        <w:t>)</w:t>
      </w:r>
      <w:r w:rsidR="00AC7B65" w:rsidRPr="005019CE">
        <w:rPr>
          <w:rFonts w:ascii="Arial" w:hAnsi="Arial" w:cs="Arial"/>
          <w:sz w:val="20"/>
          <w:szCs w:val="20"/>
        </w:rPr>
        <w:t xml:space="preserve">. Harmonogram musi uzyskać akceptację </w:t>
      </w:r>
      <w:r w:rsidRPr="005019CE">
        <w:rPr>
          <w:rFonts w:ascii="Arial" w:hAnsi="Arial" w:cs="Arial"/>
          <w:sz w:val="20"/>
          <w:szCs w:val="20"/>
        </w:rPr>
        <w:t>Zamawiającego</w:t>
      </w:r>
      <w:r w:rsidR="00AC7B65" w:rsidRPr="005019CE">
        <w:rPr>
          <w:rFonts w:ascii="Arial" w:hAnsi="Arial" w:cs="Arial"/>
          <w:sz w:val="20"/>
          <w:szCs w:val="20"/>
        </w:rPr>
        <w:t>.</w:t>
      </w:r>
      <w:r w:rsidR="00C43A73" w:rsidRPr="005019CE">
        <w:rPr>
          <w:rFonts w:ascii="Arial" w:hAnsi="Arial" w:cs="Arial"/>
          <w:sz w:val="20"/>
          <w:szCs w:val="20"/>
        </w:rPr>
        <w:t xml:space="preserve"> </w:t>
      </w:r>
    </w:p>
    <w:p w14:paraId="2F4BE3B4" w14:textId="09331415" w:rsidR="006E3387" w:rsidRPr="005019CE" w:rsidRDefault="006E3387" w:rsidP="00CD370B">
      <w:pPr>
        <w:pStyle w:val="Akapitzlist"/>
        <w:numPr>
          <w:ilvl w:val="1"/>
          <w:numId w:val="3"/>
        </w:numPr>
        <w:suppressAutoHyphens/>
        <w:autoSpaceDN w:val="0"/>
        <w:spacing w:before="120" w:after="120" w:line="276" w:lineRule="auto"/>
        <w:contextualSpacing w:val="0"/>
        <w:jc w:val="both"/>
        <w:textAlignment w:val="baseline"/>
        <w:rPr>
          <w:rFonts w:ascii="Arial" w:eastAsia="Times New Roman" w:hAnsi="Arial" w:cs="Arial"/>
          <w:sz w:val="20"/>
          <w:szCs w:val="20"/>
          <w:lang w:eastAsia="pl-PL"/>
        </w:rPr>
      </w:pPr>
      <w:r w:rsidRPr="005019CE">
        <w:rPr>
          <w:rFonts w:ascii="Arial" w:eastAsia="Times New Roman" w:hAnsi="Arial" w:cs="Arial"/>
          <w:sz w:val="20"/>
          <w:szCs w:val="20"/>
          <w:lang w:eastAsia="pl-PL"/>
        </w:rPr>
        <w:t>udział</w:t>
      </w:r>
      <w:r w:rsidR="001936AC" w:rsidRPr="005019CE">
        <w:rPr>
          <w:rFonts w:ascii="Arial" w:eastAsia="Times New Roman" w:hAnsi="Arial" w:cs="Arial"/>
          <w:sz w:val="20"/>
          <w:szCs w:val="20"/>
          <w:lang w:eastAsia="pl-PL"/>
        </w:rPr>
        <w:t>u</w:t>
      </w:r>
      <w:r w:rsidRPr="005019CE">
        <w:rPr>
          <w:rFonts w:ascii="Arial" w:eastAsia="Times New Roman" w:hAnsi="Arial" w:cs="Arial"/>
          <w:sz w:val="20"/>
          <w:szCs w:val="20"/>
          <w:lang w:eastAsia="pl-PL"/>
        </w:rPr>
        <w:t xml:space="preserve"> w cotygodniowych odprawach koordynacyjnych z przedstawicielami Zamawiającego w sprawach dotyczących realizacji Zamówienia, w tym m.in. BHP</w:t>
      </w:r>
      <w:r w:rsidR="00C47166" w:rsidRPr="005019CE">
        <w:rPr>
          <w:rFonts w:ascii="Arial" w:eastAsia="Times New Roman" w:hAnsi="Arial" w:cs="Arial"/>
          <w:sz w:val="20"/>
          <w:szCs w:val="20"/>
          <w:lang w:eastAsia="pl-PL"/>
        </w:rPr>
        <w:t>,</w:t>
      </w:r>
      <w:r w:rsidRPr="005019CE">
        <w:rPr>
          <w:rFonts w:ascii="Arial" w:eastAsia="Times New Roman" w:hAnsi="Arial" w:cs="Arial"/>
          <w:sz w:val="20"/>
          <w:szCs w:val="20"/>
          <w:lang w:eastAsia="pl-PL"/>
        </w:rPr>
        <w:t xml:space="preserve">  bezpieczeństwa p.poż</w:t>
      </w:r>
      <w:r w:rsidR="00C47166" w:rsidRPr="005019CE">
        <w:rPr>
          <w:rFonts w:ascii="Arial" w:eastAsia="Times New Roman" w:hAnsi="Arial" w:cs="Arial"/>
          <w:sz w:val="20"/>
          <w:szCs w:val="20"/>
          <w:lang w:eastAsia="pl-PL"/>
        </w:rPr>
        <w:t>, prowadzenia robót uciążliwych i niezbędnych działań związanych z przesunięciem lub  zabezpieczeniem eksponatów przestrzeni.</w:t>
      </w:r>
    </w:p>
    <w:p w14:paraId="0D6B2CA3" w14:textId="1103A3FA" w:rsidR="006E3387" w:rsidRPr="005019CE" w:rsidRDefault="001936AC" w:rsidP="00CD370B">
      <w:pPr>
        <w:pStyle w:val="Akapitzlist"/>
        <w:numPr>
          <w:ilvl w:val="1"/>
          <w:numId w:val="3"/>
        </w:numPr>
        <w:suppressAutoHyphens/>
        <w:autoSpaceDN w:val="0"/>
        <w:spacing w:before="120" w:after="120" w:line="276" w:lineRule="auto"/>
        <w:contextualSpacing w:val="0"/>
        <w:jc w:val="both"/>
        <w:textAlignment w:val="baseline"/>
        <w:rPr>
          <w:rFonts w:ascii="Arial" w:eastAsia="Times New Roman" w:hAnsi="Arial" w:cs="Arial"/>
          <w:sz w:val="20"/>
          <w:szCs w:val="20"/>
          <w:lang w:eastAsia="pl-PL"/>
        </w:rPr>
      </w:pPr>
      <w:r w:rsidRPr="005019CE">
        <w:rPr>
          <w:rFonts w:ascii="Arial" w:eastAsia="Times New Roman" w:hAnsi="Arial" w:cs="Arial"/>
          <w:sz w:val="20"/>
          <w:szCs w:val="20"/>
          <w:lang w:eastAsia="pl-PL"/>
        </w:rPr>
        <w:t xml:space="preserve">uzgadniania </w:t>
      </w:r>
      <w:r w:rsidR="006E3387" w:rsidRPr="005019CE">
        <w:rPr>
          <w:rFonts w:ascii="Arial" w:eastAsia="Times New Roman" w:hAnsi="Arial" w:cs="Arial"/>
          <w:sz w:val="20"/>
          <w:szCs w:val="20"/>
          <w:lang w:eastAsia="pl-PL"/>
        </w:rPr>
        <w:t>z Zamawiającym dokładny</w:t>
      </w:r>
      <w:r w:rsidRPr="005019CE">
        <w:rPr>
          <w:rFonts w:ascii="Arial" w:eastAsia="Times New Roman" w:hAnsi="Arial" w:cs="Arial"/>
          <w:sz w:val="20"/>
          <w:szCs w:val="20"/>
          <w:lang w:eastAsia="pl-PL"/>
        </w:rPr>
        <w:t>ch</w:t>
      </w:r>
      <w:r w:rsidR="006E3387" w:rsidRPr="005019CE">
        <w:rPr>
          <w:rFonts w:ascii="Arial" w:eastAsia="Times New Roman" w:hAnsi="Arial" w:cs="Arial"/>
          <w:sz w:val="20"/>
          <w:szCs w:val="20"/>
          <w:lang w:eastAsia="pl-PL"/>
        </w:rPr>
        <w:t xml:space="preserve"> termin</w:t>
      </w:r>
      <w:r w:rsidR="000D61E5" w:rsidRPr="005019CE">
        <w:rPr>
          <w:rFonts w:ascii="Arial" w:eastAsia="Times New Roman" w:hAnsi="Arial" w:cs="Arial"/>
          <w:sz w:val="20"/>
          <w:szCs w:val="20"/>
          <w:lang w:eastAsia="pl-PL"/>
        </w:rPr>
        <w:t>ów</w:t>
      </w:r>
      <w:r w:rsidR="006E3387" w:rsidRPr="005019CE">
        <w:rPr>
          <w:rFonts w:ascii="Arial" w:eastAsia="Times New Roman" w:hAnsi="Arial" w:cs="Arial"/>
          <w:sz w:val="20"/>
          <w:szCs w:val="20"/>
          <w:lang w:eastAsia="pl-PL"/>
        </w:rPr>
        <w:t>, spos</w:t>
      </w:r>
      <w:r w:rsidR="000D61E5" w:rsidRPr="005019CE">
        <w:rPr>
          <w:rFonts w:ascii="Arial" w:eastAsia="Times New Roman" w:hAnsi="Arial" w:cs="Arial"/>
          <w:sz w:val="20"/>
          <w:szCs w:val="20"/>
          <w:lang w:eastAsia="pl-PL"/>
        </w:rPr>
        <w:t>obów</w:t>
      </w:r>
      <w:r w:rsidR="006E3387" w:rsidRPr="005019CE">
        <w:rPr>
          <w:rFonts w:ascii="Arial" w:eastAsia="Times New Roman" w:hAnsi="Arial" w:cs="Arial"/>
          <w:sz w:val="20"/>
          <w:szCs w:val="20"/>
          <w:lang w:eastAsia="pl-PL"/>
        </w:rPr>
        <w:t xml:space="preserve"> i estetyk</w:t>
      </w:r>
      <w:r w:rsidR="000D61E5" w:rsidRPr="005019CE">
        <w:rPr>
          <w:rFonts w:ascii="Arial" w:eastAsia="Times New Roman" w:hAnsi="Arial" w:cs="Arial"/>
          <w:sz w:val="20"/>
          <w:szCs w:val="20"/>
          <w:lang w:eastAsia="pl-PL"/>
        </w:rPr>
        <w:t>i</w:t>
      </w:r>
      <w:r w:rsidR="006E3387" w:rsidRPr="005019CE">
        <w:rPr>
          <w:rFonts w:ascii="Arial" w:eastAsia="Times New Roman" w:hAnsi="Arial" w:cs="Arial"/>
          <w:sz w:val="20"/>
          <w:szCs w:val="20"/>
          <w:lang w:eastAsia="pl-PL"/>
        </w:rPr>
        <w:t xml:space="preserve"> wygrodzenia kolejnych przestrzeni,</w:t>
      </w:r>
    </w:p>
    <w:p w14:paraId="432AFC9F" w14:textId="17F02493" w:rsidR="00570178" w:rsidRPr="005019CE" w:rsidRDefault="00570178" w:rsidP="00CD370B">
      <w:pPr>
        <w:pStyle w:val="Akapitzlist"/>
        <w:numPr>
          <w:ilvl w:val="1"/>
          <w:numId w:val="3"/>
        </w:numPr>
        <w:suppressAutoHyphens/>
        <w:autoSpaceDN w:val="0"/>
        <w:spacing w:before="120" w:after="120" w:line="276" w:lineRule="auto"/>
        <w:contextualSpacing w:val="0"/>
        <w:jc w:val="both"/>
        <w:textAlignment w:val="baseline"/>
        <w:rPr>
          <w:rFonts w:ascii="Arial" w:hAnsi="Arial" w:cs="Arial"/>
          <w:sz w:val="20"/>
          <w:szCs w:val="20"/>
        </w:rPr>
      </w:pPr>
      <w:r w:rsidRPr="005019CE">
        <w:rPr>
          <w:rFonts w:ascii="Arial" w:hAnsi="Arial" w:cs="Arial"/>
          <w:sz w:val="20"/>
          <w:szCs w:val="20"/>
        </w:rPr>
        <w:t>kierowani</w:t>
      </w:r>
      <w:r w:rsidR="001936AC" w:rsidRPr="005019CE">
        <w:rPr>
          <w:rFonts w:ascii="Arial" w:hAnsi="Arial" w:cs="Arial"/>
          <w:sz w:val="20"/>
          <w:szCs w:val="20"/>
        </w:rPr>
        <w:t>a</w:t>
      </w:r>
      <w:r w:rsidRPr="005019CE">
        <w:rPr>
          <w:rFonts w:ascii="Arial" w:hAnsi="Arial" w:cs="Arial"/>
          <w:sz w:val="20"/>
          <w:szCs w:val="20"/>
        </w:rPr>
        <w:t xml:space="preserve"> robotami w branży sanitarnej, elektrycznej </w:t>
      </w:r>
      <w:r w:rsidRPr="005019CE">
        <w:rPr>
          <w:rFonts w:ascii="Arial" w:hAnsi="Arial" w:cs="Arial"/>
          <w:sz w:val="20"/>
          <w:szCs w:val="20"/>
        </w:rPr>
        <w:br/>
        <w:t>i konstrukcyjno-budowlanej przez personel techniczny posiadający odpowiednie uprawnienia budowlane</w:t>
      </w:r>
      <w:r w:rsidR="000E4042" w:rsidRPr="005019CE">
        <w:rPr>
          <w:rFonts w:ascii="Arial" w:hAnsi="Arial" w:cs="Arial"/>
          <w:sz w:val="20"/>
          <w:szCs w:val="20"/>
        </w:rPr>
        <w:t>. Wykaz osób stanowi załącznik nr 6 do Umowy.</w:t>
      </w:r>
    </w:p>
    <w:p w14:paraId="4138939F" w14:textId="72B7E5F4" w:rsidR="006E407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 xml:space="preserve">prowadzenia </w:t>
      </w:r>
      <w:r w:rsidR="006E407B" w:rsidRPr="005019CE">
        <w:rPr>
          <w:rFonts w:ascii="Arial" w:hAnsi="Arial" w:cs="Arial"/>
          <w:sz w:val="20"/>
          <w:szCs w:val="20"/>
        </w:rPr>
        <w:t>R</w:t>
      </w:r>
      <w:r w:rsidRPr="005019CE">
        <w:rPr>
          <w:rFonts w:ascii="Arial" w:hAnsi="Arial" w:cs="Arial"/>
          <w:sz w:val="20"/>
          <w:szCs w:val="20"/>
        </w:rPr>
        <w:t xml:space="preserve">obót w sposób niepowodujący szkód, w tym zagrożenia bezpieczeństwa ludzi i mienia oraz zapewniający ochronę przed uszkodzeniem lub zniszczeniem własności publicznej </w:t>
      </w:r>
      <w:r w:rsidR="006E407B" w:rsidRPr="005019CE">
        <w:rPr>
          <w:rFonts w:ascii="Arial" w:hAnsi="Arial" w:cs="Arial"/>
          <w:sz w:val="20"/>
          <w:szCs w:val="20"/>
        </w:rPr>
        <w:t>lub</w:t>
      </w:r>
      <w:r w:rsidRPr="005019CE">
        <w:rPr>
          <w:rFonts w:ascii="Arial" w:hAnsi="Arial" w:cs="Arial"/>
          <w:sz w:val="20"/>
          <w:szCs w:val="20"/>
        </w:rPr>
        <w:t xml:space="preserve"> prywatnej</w:t>
      </w:r>
      <w:r w:rsidR="00CF75DF" w:rsidRPr="005019CE">
        <w:rPr>
          <w:rFonts w:ascii="Arial" w:hAnsi="Arial" w:cs="Arial"/>
          <w:sz w:val="20"/>
          <w:szCs w:val="20"/>
        </w:rPr>
        <w:t>;</w:t>
      </w:r>
    </w:p>
    <w:p w14:paraId="51E8693A" w14:textId="14157D2C" w:rsidR="006E407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dostarczeni</w:t>
      </w:r>
      <w:r w:rsidR="00CF75DF" w:rsidRPr="005019CE">
        <w:rPr>
          <w:rFonts w:ascii="Arial" w:hAnsi="Arial" w:cs="Arial"/>
          <w:sz w:val="20"/>
          <w:szCs w:val="20"/>
        </w:rPr>
        <w:t>a</w:t>
      </w:r>
      <w:r w:rsidRPr="005019CE">
        <w:rPr>
          <w:rFonts w:ascii="Arial" w:hAnsi="Arial" w:cs="Arial"/>
          <w:sz w:val="20"/>
          <w:szCs w:val="20"/>
        </w:rPr>
        <w:t>, na każde żądanie Koordynatora, dokumentów stwierdzających dopuszczenie do stosowania w budownictwie wyrobów budowlanych na terytorium Rzeczypospolitej Polskiej zgodnie z powszechnie obowiązującymi przepisami, w szczególności zgodności z polskimi normami technicznymi lub deklaracją zgodności przed ich użyciem</w:t>
      </w:r>
      <w:r w:rsidR="00CF75DF" w:rsidRPr="005019CE">
        <w:rPr>
          <w:rFonts w:ascii="Arial" w:hAnsi="Arial" w:cs="Arial"/>
          <w:sz w:val="20"/>
          <w:szCs w:val="20"/>
        </w:rPr>
        <w:t xml:space="preserve">; </w:t>
      </w:r>
      <w:r w:rsidRPr="005019CE">
        <w:rPr>
          <w:rFonts w:ascii="Arial" w:hAnsi="Arial" w:cs="Arial"/>
          <w:sz w:val="20"/>
          <w:szCs w:val="20"/>
        </w:rPr>
        <w:t>Koordynator ma prawo w</w:t>
      </w:r>
      <w:r w:rsidR="008D450F" w:rsidRPr="005019CE">
        <w:rPr>
          <w:rFonts w:ascii="Arial" w:hAnsi="Arial" w:cs="Arial"/>
          <w:sz w:val="20"/>
          <w:szCs w:val="20"/>
        </w:rPr>
        <w:t> </w:t>
      </w:r>
      <w:r w:rsidRPr="005019CE">
        <w:rPr>
          <w:rFonts w:ascii="Arial" w:hAnsi="Arial" w:cs="Arial"/>
          <w:sz w:val="20"/>
          <w:szCs w:val="20"/>
        </w:rPr>
        <w:t xml:space="preserve">każdym momencie realizacji </w:t>
      </w:r>
      <w:r w:rsidR="00AC7B65" w:rsidRPr="005019CE">
        <w:rPr>
          <w:rFonts w:ascii="Arial" w:hAnsi="Arial" w:cs="Arial"/>
          <w:sz w:val="20"/>
          <w:szCs w:val="20"/>
        </w:rPr>
        <w:t>Robót</w:t>
      </w:r>
      <w:r w:rsidRPr="005019CE">
        <w:rPr>
          <w:rFonts w:ascii="Arial" w:hAnsi="Arial" w:cs="Arial"/>
          <w:sz w:val="20"/>
          <w:szCs w:val="20"/>
        </w:rPr>
        <w:t xml:space="preserve"> zrezygnować z użytych wyrobów lub urządzeń, jeżeli nie będą one zgodne z obowiązującymi przepisami, normami, wymogami </w:t>
      </w:r>
      <w:r w:rsidR="00D83A06" w:rsidRPr="005019CE">
        <w:rPr>
          <w:rFonts w:ascii="Arial" w:hAnsi="Arial" w:cs="Arial"/>
          <w:sz w:val="20"/>
          <w:szCs w:val="20"/>
        </w:rPr>
        <w:t>OPZ</w:t>
      </w:r>
      <w:r w:rsidRPr="005019CE">
        <w:rPr>
          <w:rFonts w:ascii="Arial" w:hAnsi="Arial" w:cs="Arial"/>
          <w:sz w:val="20"/>
          <w:szCs w:val="20"/>
        </w:rPr>
        <w:t xml:space="preserve">, a także z tych części </w:t>
      </w:r>
      <w:r w:rsidR="00AC7B65" w:rsidRPr="005019CE">
        <w:rPr>
          <w:rFonts w:ascii="Arial" w:hAnsi="Arial" w:cs="Arial"/>
          <w:sz w:val="20"/>
          <w:szCs w:val="20"/>
        </w:rPr>
        <w:t>R</w:t>
      </w:r>
      <w:r w:rsidRPr="005019CE">
        <w:rPr>
          <w:rFonts w:ascii="Arial" w:hAnsi="Arial" w:cs="Arial"/>
          <w:sz w:val="20"/>
          <w:szCs w:val="20"/>
        </w:rPr>
        <w:t>obót, których one dotyczą</w:t>
      </w:r>
      <w:r w:rsidR="00CF75DF" w:rsidRPr="005019CE">
        <w:rPr>
          <w:rFonts w:ascii="Arial" w:hAnsi="Arial" w:cs="Arial"/>
          <w:sz w:val="20"/>
          <w:szCs w:val="20"/>
        </w:rPr>
        <w:t>;</w:t>
      </w:r>
    </w:p>
    <w:p w14:paraId="31F2AF59" w14:textId="67968ECB"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przeprowadzenia i przedstawienia Koordynatorowi wyników wymaganych przepisami, badań, pomiarów oraz niezbędnych atestów, świadectw i innych dokumentów stwierdzających jakość użytych materiałów</w:t>
      </w:r>
      <w:r w:rsidR="47B7235B" w:rsidRPr="005019CE">
        <w:rPr>
          <w:rFonts w:ascii="Arial" w:hAnsi="Arial" w:cs="Arial"/>
          <w:sz w:val="20"/>
          <w:szCs w:val="20"/>
        </w:rPr>
        <w:t>;</w:t>
      </w:r>
    </w:p>
    <w:p w14:paraId="57142F11" w14:textId="570D59AB"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zapewnienia potencjału ludzkiego oraz potrzebnego oprzyrządowania wymaganego do badania jakości wyrobów budowlanych oraz jakości Robót wykonanych z tych wyrobów</w:t>
      </w:r>
      <w:r w:rsidR="00CF75DF" w:rsidRPr="005019CE">
        <w:rPr>
          <w:rFonts w:ascii="Arial" w:hAnsi="Arial" w:cs="Arial"/>
          <w:sz w:val="20"/>
          <w:szCs w:val="20"/>
        </w:rPr>
        <w:t>;</w:t>
      </w:r>
    </w:p>
    <w:p w14:paraId="3E57E4B7" w14:textId="37B8CC41"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ponoszenia pełnej odpowiedzialności za Przedmiot Umowy do czasu jego końcowego odbioru;</w:t>
      </w:r>
    </w:p>
    <w:p w14:paraId="0A3B55A4" w14:textId="0AD94031" w:rsidR="00B70D8B" w:rsidRPr="005019CE" w:rsidRDefault="00D15142"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 xml:space="preserve">utrzymywania w czasie realizacji Robót przestrzeni w stanie bez przeszkód komunikacyjnych, </w:t>
      </w:r>
      <w:r w:rsidRPr="005019CE">
        <w:rPr>
          <w:rFonts w:ascii="Arial" w:hAnsi="Arial" w:cs="Arial"/>
          <w:sz w:val="20"/>
          <w:szCs w:val="20"/>
        </w:rPr>
        <w:lastRenderedPageBreak/>
        <w:t>usuwani</w:t>
      </w:r>
      <w:r w:rsidR="00CF75DF" w:rsidRPr="005019CE">
        <w:rPr>
          <w:rFonts w:ascii="Arial" w:hAnsi="Arial" w:cs="Arial"/>
          <w:sz w:val="20"/>
          <w:szCs w:val="20"/>
        </w:rPr>
        <w:t>a</w:t>
      </w:r>
      <w:r w:rsidRPr="005019CE">
        <w:rPr>
          <w:rFonts w:ascii="Arial" w:hAnsi="Arial" w:cs="Arial"/>
          <w:sz w:val="20"/>
          <w:szCs w:val="20"/>
        </w:rPr>
        <w:t xml:space="preserve"> zbędnych materiałów, odpadów i śmieci</w:t>
      </w:r>
      <w:r w:rsidR="00CF75DF" w:rsidRPr="005019CE">
        <w:rPr>
          <w:rFonts w:ascii="Arial" w:hAnsi="Arial" w:cs="Arial"/>
          <w:sz w:val="20"/>
          <w:szCs w:val="20"/>
        </w:rPr>
        <w:t>;</w:t>
      </w:r>
      <w:r w:rsidRPr="005019CE">
        <w:rPr>
          <w:rFonts w:ascii="Arial" w:hAnsi="Arial" w:cs="Arial"/>
          <w:sz w:val="20"/>
          <w:szCs w:val="20"/>
        </w:rPr>
        <w:t xml:space="preserve"> Odpady i śmieci powstałe w wyniku wykonywania Robót zostaną wywiezione przez Wykonawcę w ramach wynagrodzenia za wykonanie Przedmiotu Umowy, w terminach uzgodnionych uprzednio z Zamawiającym</w:t>
      </w:r>
      <w:r w:rsidR="00CF75DF" w:rsidRPr="005019CE">
        <w:rPr>
          <w:rFonts w:ascii="Arial" w:hAnsi="Arial" w:cs="Arial"/>
          <w:sz w:val="20"/>
          <w:szCs w:val="20"/>
        </w:rPr>
        <w:t>;</w:t>
      </w:r>
    </w:p>
    <w:p w14:paraId="6A4DA735" w14:textId="6628EB49" w:rsidR="00B70D8B" w:rsidRPr="005019CE" w:rsidRDefault="001F5359"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uporządkowania przestrzeni budynku i Robót niezbędnej do zrealizowania Przedmiotu Umowy na dzień odbioru końcowego;</w:t>
      </w:r>
    </w:p>
    <w:p w14:paraId="5BEDC03B" w14:textId="705C6032" w:rsidR="001936AC" w:rsidRPr="005019CE" w:rsidRDefault="00D15142" w:rsidP="001936AC">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 xml:space="preserve">ponoszenia kosztów zorganizowania podstawowego zaplecza </w:t>
      </w:r>
      <w:r w:rsidR="00B70D8B" w:rsidRPr="005019CE">
        <w:rPr>
          <w:rFonts w:ascii="Arial" w:hAnsi="Arial" w:cs="Arial"/>
          <w:sz w:val="20"/>
          <w:szCs w:val="20"/>
        </w:rPr>
        <w:t>R</w:t>
      </w:r>
      <w:r w:rsidRPr="005019CE">
        <w:rPr>
          <w:rFonts w:ascii="Arial" w:hAnsi="Arial" w:cs="Arial"/>
          <w:sz w:val="20"/>
          <w:szCs w:val="20"/>
        </w:rPr>
        <w:t>obót</w:t>
      </w:r>
      <w:r w:rsidR="00CF75DF" w:rsidRPr="005019CE">
        <w:rPr>
          <w:rFonts w:ascii="Arial" w:hAnsi="Arial" w:cs="Arial"/>
          <w:sz w:val="20"/>
          <w:szCs w:val="20"/>
        </w:rPr>
        <w:t>;</w:t>
      </w:r>
    </w:p>
    <w:p w14:paraId="06A3541B" w14:textId="22E36291" w:rsidR="00D15142" w:rsidRPr="005019CE" w:rsidRDefault="00E173F8" w:rsidP="00CD370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eastAsia="Times New Roman" w:hAnsi="Arial" w:cs="Arial"/>
          <w:sz w:val="20"/>
          <w:szCs w:val="20"/>
          <w:lang w:eastAsia="pl-PL"/>
        </w:rPr>
        <w:t>prowadz</w:t>
      </w:r>
      <w:r w:rsidR="17723996" w:rsidRPr="005019CE">
        <w:rPr>
          <w:rFonts w:ascii="Arial" w:eastAsia="Times New Roman" w:hAnsi="Arial" w:cs="Arial"/>
          <w:sz w:val="20"/>
          <w:szCs w:val="20"/>
          <w:lang w:eastAsia="pl-PL"/>
        </w:rPr>
        <w:t>enia Robót</w:t>
      </w:r>
      <w:r w:rsidRPr="005019CE">
        <w:rPr>
          <w:rFonts w:ascii="Arial" w:eastAsia="Times New Roman" w:hAnsi="Arial" w:cs="Arial"/>
          <w:sz w:val="20"/>
          <w:szCs w:val="20"/>
          <w:lang w:eastAsia="pl-PL"/>
        </w:rPr>
        <w:t xml:space="preserve"> w sposób minimalizujący uciążliwość dla użytkowników</w:t>
      </w:r>
      <w:r w:rsidR="65FB66D3" w:rsidRPr="005019CE">
        <w:rPr>
          <w:rFonts w:ascii="Arial" w:eastAsia="Times New Roman" w:hAnsi="Arial" w:cs="Arial"/>
          <w:sz w:val="20"/>
          <w:szCs w:val="20"/>
          <w:lang w:eastAsia="pl-PL"/>
        </w:rPr>
        <w:t xml:space="preserve"> </w:t>
      </w:r>
      <w:r w:rsidRPr="005019CE">
        <w:rPr>
          <w:rFonts w:ascii="Arial" w:eastAsia="Times New Roman" w:hAnsi="Arial" w:cs="Arial"/>
          <w:sz w:val="20"/>
          <w:szCs w:val="20"/>
          <w:lang w:eastAsia="pl-PL"/>
        </w:rPr>
        <w:t>obiektu</w:t>
      </w:r>
      <w:r w:rsidR="001936AC" w:rsidRPr="005019CE">
        <w:rPr>
          <w:rFonts w:ascii="Arial" w:eastAsia="Times New Roman" w:hAnsi="Arial" w:cs="Arial"/>
          <w:sz w:val="20"/>
          <w:szCs w:val="20"/>
          <w:lang w:eastAsia="pl-PL"/>
        </w:rPr>
        <w:t>;</w:t>
      </w:r>
    </w:p>
    <w:p w14:paraId="62C334BE" w14:textId="68340A0D" w:rsidR="001936AC" w:rsidRPr="005019CE" w:rsidRDefault="001936AC" w:rsidP="00114DEB">
      <w:pPr>
        <w:pStyle w:val="Akapitzlist"/>
        <w:widowControl w:val="0"/>
        <w:numPr>
          <w:ilvl w:val="1"/>
          <w:numId w:val="3"/>
        </w:numPr>
        <w:suppressAutoHyphens/>
        <w:spacing w:after="0" w:line="276" w:lineRule="auto"/>
        <w:ind w:left="714" w:hanging="357"/>
        <w:jc w:val="both"/>
        <w:rPr>
          <w:rFonts w:ascii="Arial" w:hAnsi="Arial" w:cs="Arial"/>
          <w:sz w:val="20"/>
          <w:szCs w:val="20"/>
        </w:rPr>
      </w:pPr>
      <w:r w:rsidRPr="005019CE">
        <w:rPr>
          <w:rFonts w:ascii="Arial" w:hAnsi="Arial" w:cs="Arial"/>
          <w:sz w:val="20"/>
          <w:szCs w:val="20"/>
        </w:rPr>
        <w:t xml:space="preserve">sporządzenia i przekazania Zamawiającemu nie później niż na 3 (słownie: trzy) dni robocze przed zgłoszeniem gotowości do odbioru końcowego Przedmiotu Zamówienia kompletną dokumentację powykonawczą. Dokumentacja powykonawcza powinna być zgodna z obowiązującymi przepisami i normami, opracowana w języku polskim i przekazana Zamawiającemu w formie wydruków oraz w postaci elektronicznej w ogólnie dostępnych formatach do edycji tekstu i grafiki tj. *doc, *jpg, *dwg oraz w formacie *pdf., w ilości 3 egz. </w:t>
      </w:r>
      <w:r w:rsidR="00114DEB" w:rsidRPr="005019CE">
        <w:rPr>
          <w:rFonts w:ascii="Arial" w:hAnsi="Arial" w:cs="Arial"/>
          <w:sz w:val="20"/>
          <w:szCs w:val="20"/>
        </w:rPr>
        <w:br/>
      </w:r>
      <w:r w:rsidRPr="005019CE">
        <w:rPr>
          <w:rFonts w:ascii="Arial" w:hAnsi="Arial" w:cs="Arial"/>
          <w:sz w:val="20"/>
          <w:szCs w:val="20"/>
        </w:rPr>
        <w:t>w wersji papierowej i 3 egz. w wersji elektronicznej na nośniku danych. Jeżeli Wykonawcą jest Konsorcjum, wówczas podmioty wchodzące w skład Konsorcjum są solidarnie odpowiedzialne przed Zamawiającym za wykonanie Umowy i za wniesienie zabezpieczenia należytego wykonania Umowy.</w:t>
      </w:r>
    </w:p>
    <w:p w14:paraId="7D95C99C" w14:textId="17226E95" w:rsidR="00AC7B65" w:rsidRPr="005019CE" w:rsidRDefault="00AC7B65"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 xml:space="preserve">Wszelkie uzasadnione zmiany i odstępstwa od wskazanych w </w:t>
      </w:r>
      <w:r w:rsidR="00E2259D" w:rsidRPr="005019CE">
        <w:rPr>
          <w:rFonts w:ascii="Arial" w:hAnsi="Arial" w:cs="Arial"/>
          <w:sz w:val="20"/>
          <w:szCs w:val="20"/>
        </w:rPr>
        <w:t>Dokumentacji</w:t>
      </w:r>
      <w:r w:rsidRPr="005019CE">
        <w:rPr>
          <w:rFonts w:ascii="Arial" w:hAnsi="Arial" w:cs="Arial"/>
          <w:sz w:val="20"/>
          <w:szCs w:val="20"/>
        </w:rPr>
        <w:t xml:space="preserve"> rozwiązań technicznych</w:t>
      </w:r>
      <w:r w:rsidR="00467D98" w:rsidRPr="005019CE">
        <w:rPr>
          <w:rFonts w:ascii="Arial" w:hAnsi="Arial" w:cs="Arial"/>
          <w:sz w:val="20"/>
          <w:szCs w:val="20"/>
        </w:rPr>
        <w:t xml:space="preserve"> </w:t>
      </w:r>
      <w:r w:rsidRPr="005019CE">
        <w:rPr>
          <w:rFonts w:ascii="Arial" w:hAnsi="Arial" w:cs="Arial"/>
          <w:sz w:val="20"/>
          <w:szCs w:val="20"/>
        </w:rPr>
        <w:t>proponowane</w:t>
      </w:r>
      <w:r w:rsidR="00467D98" w:rsidRPr="005019CE">
        <w:rPr>
          <w:rFonts w:ascii="Arial" w:hAnsi="Arial" w:cs="Arial"/>
          <w:sz w:val="20"/>
          <w:szCs w:val="20"/>
        </w:rPr>
        <w:t xml:space="preserve"> </w:t>
      </w:r>
      <w:r w:rsidRPr="005019CE">
        <w:rPr>
          <w:rFonts w:ascii="Arial" w:hAnsi="Arial" w:cs="Arial"/>
          <w:sz w:val="20"/>
          <w:szCs w:val="20"/>
        </w:rPr>
        <w:t>przez</w:t>
      </w:r>
      <w:r w:rsidR="00467D98" w:rsidRPr="005019CE">
        <w:rPr>
          <w:rFonts w:ascii="Arial" w:hAnsi="Arial" w:cs="Arial"/>
          <w:sz w:val="20"/>
          <w:szCs w:val="20"/>
        </w:rPr>
        <w:t xml:space="preserve"> </w:t>
      </w:r>
      <w:r w:rsidRPr="005019CE">
        <w:rPr>
          <w:rFonts w:ascii="Arial" w:hAnsi="Arial" w:cs="Arial"/>
          <w:sz w:val="20"/>
          <w:szCs w:val="20"/>
        </w:rPr>
        <w:t xml:space="preserve">Wykonawcę w czasie realizacji </w:t>
      </w:r>
      <w:r w:rsidR="00E2259D" w:rsidRPr="005019CE">
        <w:rPr>
          <w:rFonts w:ascii="Arial" w:hAnsi="Arial" w:cs="Arial"/>
          <w:sz w:val="20"/>
          <w:szCs w:val="20"/>
        </w:rPr>
        <w:t>Robót</w:t>
      </w:r>
      <w:r w:rsidRPr="005019CE">
        <w:rPr>
          <w:rFonts w:ascii="Arial" w:hAnsi="Arial" w:cs="Arial"/>
          <w:sz w:val="20"/>
          <w:szCs w:val="20"/>
        </w:rPr>
        <w:t xml:space="preserve"> winny być zaakceptowane przez Projektanta (nadzór autorski) i Zamawiającego.</w:t>
      </w:r>
    </w:p>
    <w:p w14:paraId="761C8FB3" w14:textId="4EB0AEAC"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Wykonawcy wchodzący w skład Konsorcjum zobowiązani są do pozostawania w Konsorcjum przez cały czas trwania Umowy, łącznie z okresem gwarancji jakości i rękojmi za Wady</w:t>
      </w:r>
      <w:r w:rsidR="00C43A73" w:rsidRPr="005019CE">
        <w:rPr>
          <w:rStyle w:val="Odwoanieprzypisudolnego"/>
          <w:rFonts w:ascii="Arial" w:hAnsi="Arial" w:cs="Arial"/>
          <w:sz w:val="20"/>
          <w:szCs w:val="20"/>
        </w:rPr>
        <w:footnoteReference w:id="2"/>
      </w:r>
      <w:r w:rsidRPr="005019CE">
        <w:rPr>
          <w:rFonts w:ascii="Arial" w:hAnsi="Arial" w:cs="Arial"/>
          <w:sz w:val="20"/>
          <w:szCs w:val="20"/>
        </w:rPr>
        <w:t>.</w:t>
      </w:r>
    </w:p>
    <w:p w14:paraId="0FE9B6DB" w14:textId="09E5B821"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w:t>
      </w:r>
      <w:r w:rsidR="00E2259D" w:rsidRPr="005019CE">
        <w:rPr>
          <w:rFonts w:ascii="Arial" w:hAnsi="Arial" w:cs="Arial"/>
          <w:sz w:val="20"/>
          <w:szCs w:val="20"/>
        </w:rPr>
        <w:t>Robót</w:t>
      </w:r>
      <w:r w:rsidRPr="005019CE">
        <w:rPr>
          <w:rFonts w:ascii="Arial" w:hAnsi="Arial" w:cs="Arial"/>
          <w:sz w:val="20"/>
          <w:szCs w:val="20"/>
        </w:rPr>
        <w:t xml:space="preserve"> w ramach Umowy odpowiada każdy z uczestników Konsorcjum.</w:t>
      </w:r>
    </w:p>
    <w:p w14:paraId="57D0BC3F" w14:textId="77777777"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553D6AB2" w14:textId="40B41DA7" w:rsidR="0022545B" w:rsidRPr="005019CE" w:rsidRDefault="0022545B"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4C4AC47E" w14:textId="1A9CC6A1"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Wykonawca oświadcza, że znany jest mu fakt, że treść Umowy, a w szczególności Przedmiot Zamówienia i wysokość wynagrodzenia, stanowią informację publiczną w rozumieniu, stanowią informację publiczną w rozumieniu art. 1 ust. 1 ustawy z dnia 6 września 2001 r. o dostępie do informacji publicznej (Dz.U. z 202</w:t>
      </w:r>
      <w:r w:rsidR="002B53CB" w:rsidRPr="005019CE">
        <w:rPr>
          <w:rFonts w:ascii="Arial" w:hAnsi="Arial" w:cs="Arial"/>
          <w:sz w:val="20"/>
          <w:szCs w:val="20"/>
        </w:rPr>
        <w:t>2</w:t>
      </w:r>
      <w:r w:rsidRPr="005019CE">
        <w:rPr>
          <w:rFonts w:ascii="Arial" w:hAnsi="Arial" w:cs="Arial"/>
          <w:sz w:val="20"/>
          <w:szCs w:val="20"/>
        </w:rPr>
        <w:t xml:space="preserve"> r. poz. </w:t>
      </w:r>
      <w:r w:rsidR="002B53CB" w:rsidRPr="005019CE">
        <w:rPr>
          <w:rFonts w:ascii="Arial" w:hAnsi="Arial" w:cs="Arial"/>
          <w:sz w:val="20"/>
          <w:szCs w:val="20"/>
        </w:rPr>
        <w:t>902</w:t>
      </w:r>
      <w:r w:rsidRPr="005019CE">
        <w:rPr>
          <w:rFonts w:ascii="Arial" w:hAnsi="Arial" w:cs="Arial"/>
          <w:sz w:val="20"/>
          <w:szCs w:val="20"/>
        </w:rPr>
        <w:t>.), która podlega udostępnieniu w trybie przedmiotowej ustawy.</w:t>
      </w:r>
    </w:p>
    <w:p w14:paraId="5722469B" w14:textId="2B358530"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Wykonawca akceptuje, że do dnia Odbioru końcowego Przedmiotu Zamówienia ponosi wyłączne ryzyko uszkodzenia, zniszczenia lub utraty urządzeń, wyposażenia i materiałów, których dostawa jest objęta Przedmiotem Zamówienia.</w:t>
      </w:r>
    </w:p>
    <w:p w14:paraId="58FB9674" w14:textId="4D73E2ED"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Wykonawca jest wyłącznie odpowiedzialny na zasadach ogólnych za szkody powstałe w związku z wykonywanymi Robotami do dnia odbioru końcowego Robót.</w:t>
      </w:r>
    </w:p>
    <w:p w14:paraId="4435C8E7" w14:textId="6CE01C0C"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t>Za działania bądź zaniechania osób skierowanych do wykonania Umowy, w tym pracowników, współpracowników zatrudnionych na podstawie umów cywilnoprawnych, Podwykonawców, Wykonawca odpowiada jak za własne działania bądź zaniechania.</w:t>
      </w:r>
    </w:p>
    <w:p w14:paraId="582E74EF" w14:textId="5389D531" w:rsidR="00A54229" w:rsidRPr="005019CE" w:rsidRDefault="00A54229" w:rsidP="001936AC">
      <w:pPr>
        <w:pStyle w:val="Akapitzlist"/>
        <w:numPr>
          <w:ilvl w:val="0"/>
          <w:numId w:val="3"/>
        </w:numPr>
        <w:suppressAutoHyphens/>
        <w:autoSpaceDN w:val="0"/>
        <w:spacing w:before="120" w:after="120" w:line="276" w:lineRule="auto"/>
        <w:ind w:left="426" w:hanging="284"/>
        <w:contextualSpacing w:val="0"/>
        <w:jc w:val="both"/>
        <w:textAlignment w:val="baseline"/>
        <w:rPr>
          <w:rFonts w:ascii="Arial" w:hAnsi="Arial" w:cs="Arial"/>
          <w:sz w:val="20"/>
          <w:szCs w:val="20"/>
        </w:rPr>
      </w:pPr>
      <w:r w:rsidRPr="005019CE">
        <w:rPr>
          <w:rFonts w:ascii="Arial" w:hAnsi="Arial" w:cs="Arial"/>
          <w:sz w:val="20"/>
          <w:szCs w:val="20"/>
        </w:rPr>
        <w:lastRenderedPageBreak/>
        <w:t>Wykonawca oświadcza, że nie podlega wykluczeniu z postępowania w sprawie udzielenia Zamówienia na podstawie art. 7 ustawy z dnia 13 kwietnia 2022 r. o szczególnych rozwiązaniach w zakresie przeciwdziałania wspieraniu agresji na Ukrainę oraz służących ochronie bezpieczeństwa narodowego (Dz. U. z 202</w:t>
      </w:r>
      <w:r w:rsidR="002B53CB" w:rsidRPr="005019CE">
        <w:rPr>
          <w:rFonts w:ascii="Arial" w:hAnsi="Arial" w:cs="Arial"/>
          <w:sz w:val="20"/>
          <w:szCs w:val="20"/>
        </w:rPr>
        <w:t>3</w:t>
      </w:r>
      <w:r w:rsidRPr="005019CE">
        <w:rPr>
          <w:rFonts w:ascii="Arial" w:hAnsi="Arial" w:cs="Arial"/>
          <w:sz w:val="20"/>
          <w:szCs w:val="20"/>
        </w:rPr>
        <w:t xml:space="preserve"> r., poz. </w:t>
      </w:r>
      <w:r w:rsidR="002B53CB" w:rsidRPr="005019CE">
        <w:rPr>
          <w:rFonts w:ascii="Arial" w:hAnsi="Arial" w:cs="Arial"/>
          <w:sz w:val="20"/>
          <w:szCs w:val="20"/>
        </w:rPr>
        <w:t>1497 ze zm.</w:t>
      </w:r>
      <w:r w:rsidRPr="005019CE">
        <w:rPr>
          <w:rFonts w:ascii="Arial" w:hAnsi="Arial" w:cs="Arial"/>
          <w:sz w:val="20"/>
          <w:szCs w:val="20"/>
        </w:rPr>
        <w:t>).</w:t>
      </w:r>
    </w:p>
    <w:p w14:paraId="21F1B8D2" w14:textId="77777777" w:rsidR="00EA526F" w:rsidRPr="005019CE" w:rsidRDefault="00EA526F" w:rsidP="00C44A76">
      <w:pPr>
        <w:pStyle w:val="Akapitzlist"/>
        <w:spacing w:before="60" w:after="60" w:line="276" w:lineRule="auto"/>
        <w:ind w:left="644"/>
        <w:jc w:val="both"/>
        <w:rPr>
          <w:rFonts w:ascii="Arial" w:hAnsi="Arial" w:cs="Arial"/>
          <w:sz w:val="20"/>
          <w:szCs w:val="20"/>
        </w:rPr>
      </w:pPr>
    </w:p>
    <w:p w14:paraId="733637DB" w14:textId="77777777" w:rsidR="006D78E6" w:rsidRPr="005019CE" w:rsidRDefault="006D78E6" w:rsidP="00C44A76">
      <w:pPr>
        <w:widowControl w:val="0"/>
        <w:suppressAutoHyphens/>
        <w:spacing w:after="0" w:line="276" w:lineRule="auto"/>
        <w:contextualSpacing/>
        <w:jc w:val="center"/>
        <w:rPr>
          <w:rFonts w:ascii="Arial" w:hAnsi="Arial" w:cs="Arial"/>
          <w:b/>
          <w:sz w:val="20"/>
          <w:szCs w:val="20"/>
        </w:rPr>
      </w:pPr>
    </w:p>
    <w:p w14:paraId="345ECC4A" w14:textId="5E335AFB"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4</w:t>
      </w:r>
    </w:p>
    <w:p w14:paraId="33CFFC50"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Umowy o podwykonawstwo</w:t>
      </w:r>
    </w:p>
    <w:p w14:paraId="4D0F6333" w14:textId="68745388"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Na potrzeby Umowy Strony ustalają, że umowy o podwykonawstwo to umowy zawarte w formie pisemnej o charakterze odpłatnym, których przedmiotem są roboty budowlane,</w:t>
      </w:r>
      <w:r w:rsidR="00BB585D" w:rsidRPr="005019CE">
        <w:rPr>
          <w:rFonts w:ascii="Arial" w:hAnsi="Arial" w:cs="Arial"/>
          <w:sz w:val="20"/>
          <w:szCs w:val="20"/>
        </w:rPr>
        <w:t xml:space="preserve"> dostawy lub usługi</w:t>
      </w:r>
      <w:r w:rsidRPr="005019CE">
        <w:rPr>
          <w:rFonts w:ascii="Arial" w:hAnsi="Arial" w:cs="Arial"/>
          <w:sz w:val="20"/>
          <w:szCs w:val="20"/>
        </w:rPr>
        <w:t xml:space="preserve"> dotyczące części Przedmiotu Umowy, zawarte między Wykonawcą a innym podmiotem zwanym dalej </w:t>
      </w:r>
      <w:r w:rsidRPr="005019CE">
        <w:rPr>
          <w:rFonts w:ascii="Arial" w:hAnsi="Arial" w:cs="Arial"/>
          <w:b/>
          <w:bCs/>
          <w:sz w:val="20"/>
          <w:szCs w:val="20"/>
        </w:rPr>
        <w:t>„Podwykonawcą”</w:t>
      </w:r>
      <w:r w:rsidRPr="005019CE">
        <w:rPr>
          <w:rFonts w:ascii="Arial" w:hAnsi="Arial" w:cs="Arial"/>
          <w:sz w:val="20"/>
          <w:szCs w:val="20"/>
        </w:rPr>
        <w:t>.</w:t>
      </w:r>
    </w:p>
    <w:p w14:paraId="625D8912" w14:textId="2AE5DF9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Wykonawca może powierzyć wykonanie części Przedmiotu Umowy Podwykonawcy.</w:t>
      </w:r>
    </w:p>
    <w:p w14:paraId="396066CF" w14:textId="7777777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Wynagrodzenie Podwykonawcy za zlecony mu do realizacji zakres Przedmiotu Umowy nie może być wyższe niż wynagrodzenie Wykonawcy z tego tytułu.</w:t>
      </w:r>
    </w:p>
    <w:p w14:paraId="4254E2EC" w14:textId="253639F6"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w:t>
      </w:r>
      <w:r w:rsidR="00CB7190" w:rsidRPr="005019CE">
        <w:rPr>
          <w:rFonts w:ascii="Arial" w:hAnsi="Arial" w:cs="Arial"/>
          <w:sz w:val="20"/>
          <w:szCs w:val="20"/>
        </w:rPr>
        <w:t> </w:t>
      </w:r>
      <w:r w:rsidRPr="005019CE">
        <w:rPr>
          <w:rFonts w:ascii="Arial" w:hAnsi="Arial" w:cs="Arial"/>
          <w:sz w:val="20"/>
          <w:szCs w:val="20"/>
        </w:rPr>
        <w:t>takim samym stopniu, jakby to były działania, uchybienia lub zaniedbania jego własnych pracowników. Zamawiający ma prawo do żądania usunięcia z przestrzeni Robót każdego z</w:t>
      </w:r>
      <w:r w:rsidR="00CB7190" w:rsidRPr="005019CE">
        <w:rPr>
          <w:rFonts w:ascii="Arial" w:hAnsi="Arial" w:cs="Arial"/>
          <w:sz w:val="20"/>
          <w:szCs w:val="20"/>
        </w:rPr>
        <w:t> </w:t>
      </w:r>
      <w:r w:rsidRPr="005019CE">
        <w:rPr>
          <w:rFonts w:ascii="Arial" w:hAnsi="Arial" w:cs="Arial"/>
          <w:sz w:val="20"/>
          <w:szCs w:val="20"/>
        </w:rPr>
        <w:t xml:space="preserve">pracowników Wykonawcy lub Podwykonawców lub dalszych Podwykonawców, którzy przez swoje zachowania lub jakość wykonywanej pracy naruszają postanowienia Umowy lub powszechnie obowiązujące przepisy prawa. </w:t>
      </w:r>
    </w:p>
    <w:p w14:paraId="02D7347D" w14:textId="052BCB41"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Wykonawca jest obowiązany do udzielania Zamawiającemu wszelkich wyjaśnień dotyczących prawidłowości realizacji umów z Podwykonawcami lub dalszymi Podwykonawcami. </w:t>
      </w:r>
    </w:p>
    <w:p w14:paraId="1505616D" w14:textId="7777777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zamiaru zawarcia umowy o podwykonawstwo, Wykonawca jest zobowiązany do uzyskania uprzedniej zgody Zamawiającego w formie pisemnej. </w:t>
      </w:r>
    </w:p>
    <w:p w14:paraId="0A77470E" w14:textId="7C2130AF"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Wykonawca przedstawi Zamawiającemu projekt umowy o podwykonawstwo,  z wyłączeniem umów o podwykonawstwo o wartości mniejszej niż </w:t>
      </w:r>
      <w:r w:rsidR="00B3032B" w:rsidRPr="005019CE">
        <w:rPr>
          <w:rFonts w:ascii="Arial" w:hAnsi="Arial" w:cs="Arial"/>
          <w:sz w:val="20"/>
          <w:szCs w:val="20"/>
        </w:rPr>
        <w:t xml:space="preserve">5 </w:t>
      </w:r>
      <w:r w:rsidRPr="005019CE">
        <w:rPr>
          <w:rFonts w:ascii="Arial" w:hAnsi="Arial" w:cs="Arial"/>
          <w:sz w:val="20"/>
          <w:szCs w:val="20"/>
        </w:rPr>
        <w:t xml:space="preserve">% wartości Umowy. </w:t>
      </w:r>
    </w:p>
    <w:p w14:paraId="1CED8DE6" w14:textId="2C5A5FEB"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 terminie 7 dni od dnia przedstawienia projektu umowy o podwykonawstwo, Zamawiający udzieli na piśmie zgody na zawarcie umowy albo zgłosi zastrzeżenia do projektu umowy. Zgłoszenie przez Zamawiającego w powyższym terminie zastrzeżeń do projektu umowy będzie równoznaczne z</w:t>
      </w:r>
      <w:r w:rsidR="00CB7190" w:rsidRPr="005019CE">
        <w:rPr>
          <w:rFonts w:ascii="Arial" w:hAnsi="Arial" w:cs="Arial"/>
          <w:sz w:val="20"/>
          <w:szCs w:val="20"/>
        </w:rPr>
        <w:t> </w:t>
      </w:r>
      <w:r w:rsidRPr="005019CE">
        <w:rPr>
          <w:rFonts w:ascii="Arial" w:hAnsi="Arial" w:cs="Arial"/>
          <w:sz w:val="20"/>
          <w:szCs w:val="20"/>
        </w:rPr>
        <w:t>odmową udzielenia zgody.</w:t>
      </w:r>
    </w:p>
    <w:p w14:paraId="606971AA" w14:textId="4ED3E019"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odmowy określonej w ust. </w:t>
      </w:r>
      <w:r w:rsidR="00795759" w:rsidRPr="005019CE">
        <w:rPr>
          <w:rFonts w:ascii="Arial" w:hAnsi="Arial" w:cs="Arial"/>
          <w:sz w:val="20"/>
          <w:szCs w:val="20"/>
        </w:rPr>
        <w:t>8</w:t>
      </w:r>
      <w:r w:rsidRPr="005019CE">
        <w:rPr>
          <w:rFonts w:ascii="Arial" w:hAnsi="Arial" w:cs="Arial"/>
          <w:sz w:val="20"/>
          <w:szCs w:val="20"/>
        </w:rPr>
        <w:t xml:space="preserve"> powyżej, po uwzględnieniu zastrzeżeń zgłoszonych przez Zamawiającego, Wykonawca może ponownie przedstawić Zamawiającemu projekt umowy o</w:t>
      </w:r>
      <w:r w:rsidR="00E710A6" w:rsidRPr="005019CE">
        <w:rPr>
          <w:rFonts w:ascii="Arial" w:hAnsi="Arial" w:cs="Arial"/>
          <w:sz w:val="20"/>
          <w:szCs w:val="20"/>
        </w:rPr>
        <w:t> </w:t>
      </w:r>
      <w:r w:rsidRPr="005019CE">
        <w:rPr>
          <w:rFonts w:ascii="Arial" w:hAnsi="Arial" w:cs="Arial"/>
          <w:sz w:val="20"/>
          <w:szCs w:val="20"/>
        </w:rPr>
        <w:t>podwykonawstwo, do której tryb opisany w niniejszym paragrafie stosuje się odpowiednio.</w:t>
      </w:r>
    </w:p>
    <w:p w14:paraId="483A810A" w14:textId="740C3169"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w:t>
      </w:r>
      <w:r w:rsidR="00E710A6" w:rsidRPr="005019CE">
        <w:rPr>
          <w:rFonts w:ascii="Arial" w:hAnsi="Arial" w:cs="Arial"/>
          <w:sz w:val="20"/>
          <w:szCs w:val="20"/>
        </w:rPr>
        <w:t xml:space="preserve"> </w:t>
      </w:r>
      <w:r w:rsidRPr="005019CE">
        <w:rPr>
          <w:rFonts w:ascii="Arial" w:hAnsi="Arial" w:cs="Arial"/>
          <w:sz w:val="20"/>
          <w:szCs w:val="20"/>
        </w:rPr>
        <w:t>Zamawiającemu projektem umowy. W przypadku umów pomiędzy dalszymi Podwykonawcami</w:t>
      </w:r>
      <w:r w:rsidR="00E710A6" w:rsidRPr="005019CE">
        <w:rPr>
          <w:rFonts w:ascii="Arial" w:hAnsi="Arial" w:cs="Arial"/>
          <w:sz w:val="20"/>
          <w:szCs w:val="20"/>
        </w:rPr>
        <w:t xml:space="preserve"> </w:t>
      </w:r>
      <w:r w:rsidRPr="005019CE">
        <w:rPr>
          <w:rFonts w:ascii="Arial" w:hAnsi="Arial" w:cs="Arial"/>
          <w:sz w:val="20"/>
          <w:szCs w:val="20"/>
        </w:rPr>
        <w:t>zostanie dołączone również oświadczenie Podwykonawcy oraz odpowiednio dalszego</w:t>
      </w:r>
      <w:r w:rsidR="00E710A6" w:rsidRPr="005019CE">
        <w:rPr>
          <w:rFonts w:ascii="Arial" w:hAnsi="Arial" w:cs="Arial"/>
          <w:sz w:val="20"/>
          <w:szCs w:val="20"/>
        </w:rPr>
        <w:t xml:space="preserve"> </w:t>
      </w:r>
      <w:r w:rsidRPr="005019CE">
        <w:rPr>
          <w:rFonts w:ascii="Arial" w:hAnsi="Arial" w:cs="Arial"/>
          <w:sz w:val="20"/>
          <w:szCs w:val="20"/>
        </w:rPr>
        <w:t>Podwykonawcy.</w:t>
      </w:r>
    </w:p>
    <w:p w14:paraId="07754742" w14:textId="12D09018"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Projekt umowy o podwykonawstwo będzie uważany za zatwierdzony przez Zamawiającego, jeśli w</w:t>
      </w:r>
      <w:r w:rsidR="00E710A6" w:rsidRPr="005019CE">
        <w:rPr>
          <w:rFonts w:ascii="Arial" w:hAnsi="Arial" w:cs="Arial"/>
          <w:sz w:val="20"/>
          <w:szCs w:val="20"/>
        </w:rPr>
        <w:t> </w:t>
      </w:r>
      <w:r w:rsidRPr="005019CE">
        <w:rPr>
          <w:rFonts w:ascii="Arial" w:hAnsi="Arial" w:cs="Arial"/>
          <w:sz w:val="20"/>
          <w:szCs w:val="20"/>
        </w:rPr>
        <w:t xml:space="preserve">terminie 7 dni od dnia jego przedstawienia Zamawiający nie zgłosi zastrzeżeń na piśmie. </w:t>
      </w:r>
    </w:p>
    <w:p w14:paraId="393B74A9" w14:textId="6634A170"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Wykonawca zobowiązany jest do przedłożenia Zamawiającemu kopii każdej umowy z</w:t>
      </w:r>
      <w:r w:rsidR="00CB7190" w:rsidRPr="005019CE">
        <w:rPr>
          <w:rFonts w:ascii="Arial" w:hAnsi="Arial" w:cs="Arial"/>
          <w:sz w:val="20"/>
          <w:szCs w:val="20"/>
        </w:rPr>
        <w:t> </w:t>
      </w:r>
      <w:r w:rsidRPr="005019CE">
        <w:rPr>
          <w:rFonts w:ascii="Arial" w:hAnsi="Arial" w:cs="Arial"/>
          <w:sz w:val="20"/>
          <w:szCs w:val="20"/>
        </w:rPr>
        <w:t xml:space="preserve">Podwykonawcą niezwłocznie, lecz nie później niż do 7 dni od dnia jej zawarcia. Powyższy obowiązek dotyczy również Podwykonawców i dalszych Podwykonawców w zakresie zawieranych przez nich umów. Kopie umów, o których mowa w niniejszym ustępie powinny być poświadczone za zgodność z oryginałem w imieniu przedkładającego przez umocowaną do tego osobę. </w:t>
      </w:r>
      <w:r w:rsidRPr="005019CE">
        <w:rPr>
          <w:rFonts w:ascii="Arial" w:hAnsi="Arial" w:cs="Arial"/>
          <w:sz w:val="20"/>
          <w:szCs w:val="20"/>
        </w:rPr>
        <w:lastRenderedPageBreak/>
        <w:t xml:space="preserve">Przedłożona kopia powinna zawierać dokument, z którego wynika umocowanie osoby poświadczającej kopię umowy. </w:t>
      </w:r>
    </w:p>
    <w:p w14:paraId="38F74E63" w14:textId="46B792D2"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Zamawiający w terminie 7 dni od otrzymania kopii umowy o podwykonawstwo może zgłosić sprzeciw do przedłożonej umowy w przypadku braku spełnienia wymagań określonych w</w:t>
      </w:r>
      <w:r w:rsidR="00CB7190" w:rsidRPr="005019CE">
        <w:rPr>
          <w:rFonts w:ascii="Arial" w:hAnsi="Arial" w:cs="Arial"/>
          <w:sz w:val="20"/>
          <w:szCs w:val="20"/>
        </w:rPr>
        <w:t> </w:t>
      </w:r>
      <w:r w:rsidRPr="005019CE">
        <w:rPr>
          <w:rFonts w:ascii="Arial" w:hAnsi="Arial" w:cs="Arial"/>
          <w:sz w:val="20"/>
          <w:szCs w:val="20"/>
        </w:rPr>
        <w:t>niniejszym paragrafie lub braku uwzględnienia zastrzeżeń Zamawiającego do przedłożonego projektu umowy lub w przypadku stwierdzenia przez Zamawiającego niezgodności z</w:t>
      </w:r>
      <w:r w:rsidR="00CB7190" w:rsidRPr="005019CE">
        <w:rPr>
          <w:rFonts w:ascii="Arial" w:hAnsi="Arial" w:cs="Arial"/>
          <w:sz w:val="20"/>
          <w:szCs w:val="20"/>
        </w:rPr>
        <w:t> </w:t>
      </w:r>
      <w:r w:rsidRPr="005019CE">
        <w:rPr>
          <w:rFonts w:ascii="Arial" w:hAnsi="Arial" w:cs="Arial"/>
          <w:sz w:val="20"/>
          <w:szCs w:val="20"/>
        </w:rPr>
        <w:t>obowiązującymi przepisami. Niezgłoszenie sprzeciwu do przedłożonej umowy o</w:t>
      </w:r>
      <w:r w:rsidR="00CB7190" w:rsidRPr="005019CE">
        <w:rPr>
          <w:rFonts w:ascii="Arial" w:hAnsi="Arial" w:cs="Arial"/>
          <w:sz w:val="20"/>
          <w:szCs w:val="20"/>
        </w:rPr>
        <w:t> </w:t>
      </w:r>
      <w:r w:rsidRPr="005019CE">
        <w:rPr>
          <w:rFonts w:ascii="Arial" w:hAnsi="Arial" w:cs="Arial"/>
          <w:sz w:val="20"/>
          <w:szCs w:val="20"/>
        </w:rPr>
        <w:t>podwykonawstwo w określonym w niniejszym ustępie terminie będzie oznaczało akceptację umowy przez Zamawiającego.</w:t>
      </w:r>
    </w:p>
    <w:p w14:paraId="02870163" w14:textId="0B8853D1"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Zamawiający nie ponosi odpowiedzialności za zobowiązania powstałe w związku z zawarciem przez Wykonawcę umów o podwykonawstwo bez jego zgody.</w:t>
      </w:r>
    </w:p>
    <w:p w14:paraId="104CE924" w14:textId="08041E05"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Powyższy tryb udzielenia zgody będzie mieć zastosowanie do wszelkich zmian, uzupełnień oraz aneksów do umów z Podwykonawcami lub dalszymi Podwykonawcami. </w:t>
      </w:r>
    </w:p>
    <w:p w14:paraId="7198CA11" w14:textId="77777777"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Umowa o podwykonawstwo musi zawierać w szczególności postanowienia dotyczące: </w:t>
      </w:r>
    </w:p>
    <w:p w14:paraId="1135F8B1" w14:textId="77777777" w:rsidR="005A5045" w:rsidRPr="005019CE" w:rsidRDefault="00D15142" w:rsidP="00CD370B">
      <w:pPr>
        <w:pStyle w:val="Akapitzlist"/>
        <w:numPr>
          <w:ilvl w:val="0"/>
          <w:numId w:val="6"/>
        </w:numPr>
        <w:spacing w:after="0" w:line="276" w:lineRule="auto"/>
        <w:ind w:left="714" w:hanging="357"/>
        <w:jc w:val="both"/>
        <w:rPr>
          <w:rFonts w:ascii="Arial" w:hAnsi="Arial" w:cs="Arial"/>
          <w:sz w:val="20"/>
          <w:szCs w:val="20"/>
        </w:rPr>
      </w:pPr>
      <w:r w:rsidRPr="005019CE">
        <w:rPr>
          <w:rFonts w:ascii="Arial" w:hAnsi="Arial" w:cs="Arial"/>
          <w:sz w:val="20"/>
          <w:szCs w:val="20"/>
        </w:rPr>
        <w:t xml:space="preserve">zakresu robót przewidzianego do wykonania, </w:t>
      </w:r>
    </w:p>
    <w:p w14:paraId="7106C367" w14:textId="502E6DD0" w:rsidR="00D15142" w:rsidRPr="005019CE" w:rsidRDefault="00D15142" w:rsidP="00CD370B">
      <w:pPr>
        <w:pStyle w:val="Akapitzlist"/>
        <w:numPr>
          <w:ilvl w:val="0"/>
          <w:numId w:val="6"/>
        </w:numPr>
        <w:spacing w:after="0" w:line="276" w:lineRule="auto"/>
        <w:ind w:left="714" w:hanging="357"/>
        <w:jc w:val="both"/>
        <w:rPr>
          <w:rFonts w:ascii="Arial" w:hAnsi="Arial" w:cs="Arial"/>
          <w:sz w:val="20"/>
          <w:szCs w:val="20"/>
        </w:rPr>
      </w:pPr>
      <w:r w:rsidRPr="005019CE">
        <w:rPr>
          <w:rFonts w:ascii="Arial" w:hAnsi="Arial" w:cs="Arial"/>
          <w:sz w:val="20"/>
          <w:szCs w:val="20"/>
        </w:rPr>
        <w:t xml:space="preserve">terminów realizacji </w:t>
      </w:r>
      <w:r w:rsidR="005A5045" w:rsidRPr="005019CE">
        <w:rPr>
          <w:rFonts w:ascii="Arial" w:hAnsi="Arial" w:cs="Arial"/>
          <w:sz w:val="20"/>
          <w:szCs w:val="20"/>
        </w:rPr>
        <w:t>robót</w:t>
      </w:r>
      <w:r w:rsidRPr="005019CE">
        <w:rPr>
          <w:rFonts w:ascii="Arial" w:hAnsi="Arial" w:cs="Arial"/>
          <w:sz w:val="20"/>
          <w:szCs w:val="20"/>
        </w:rPr>
        <w:t xml:space="preserve">, </w:t>
      </w:r>
    </w:p>
    <w:p w14:paraId="2B832DAC" w14:textId="210055EC"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 xml:space="preserve">3)    wynagrodzenia – z zastrzeżeniem, że wynagrodzenie należne Podwykonawcy za zlecony mu zakres robót nie może być wyższe niż wynagrodzenie przysługujące Wykonawcy za ten zakres robót, </w:t>
      </w:r>
    </w:p>
    <w:p w14:paraId="627BDEA6" w14:textId="575459E8"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4)   protokołów stanowiących podstawę do wystawienia faktur przez Podwykonawców,</w:t>
      </w:r>
      <w:r w:rsidR="003E41CA" w:rsidRPr="005019CE">
        <w:rPr>
          <w:rFonts w:ascii="Arial" w:hAnsi="Arial" w:cs="Arial"/>
          <w:sz w:val="20"/>
          <w:szCs w:val="20"/>
        </w:rPr>
        <w:t xml:space="preserve"> </w:t>
      </w:r>
    </w:p>
    <w:p w14:paraId="451964DD" w14:textId="2E41F0A6"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5)   zasad rozliczenia wynagrodzenia należnego Podwykonawcom, z zastrzeżeniem, że zasady rozliczenia przez Wykonawcę wynagrodzenia należnego Podwykonawcy będą analogiczne do zasad rozliczenia przez Zamawiającego wynagrodzenia należnego Wykonawcy, określonych w</w:t>
      </w:r>
      <w:r w:rsidR="003E41CA" w:rsidRPr="005019CE">
        <w:rPr>
          <w:rFonts w:ascii="Arial" w:hAnsi="Arial" w:cs="Arial"/>
          <w:sz w:val="20"/>
          <w:szCs w:val="20"/>
        </w:rPr>
        <w:t> </w:t>
      </w:r>
      <w:r w:rsidRPr="005019CE">
        <w:rPr>
          <w:rFonts w:ascii="Arial" w:hAnsi="Arial" w:cs="Arial"/>
          <w:sz w:val="20"/>
          <w:szCs w:val="20"/>
        </w:rPr>
        <w:t>§ 7 Umowy,</w:t>
      </w:r>
    </w:p>
    <w:p w14:paraId="7A3F54F6" w14:textId="21444005"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 xml:space="preserve">6)   terminu zapłaty wynagrodzenia należnego Podwykonawcom, z zastrzeżeniem, że termin ten nie może być dłuższy niż 30 dni od dnia doręczenia Wykonawcy faktury lub rachunku wystawionej/wystawionego na podstawie protokołów, o których mowa w pkt. 4) powyżej. </w:t>
      </w:r>
    </w:p>
    <w:p w14:paraId="6AAB6A09" w14:textId="71E0B4DA" w:rsidR="00D15142" w:rsidRPr="005019CE" w:rsidRDefault="00D15142" w:rsidP="00C44A76">
      <w:pPr>
        <w:spacing w:after="0" w:line="276" w:lineRule="auto"/>
        <w:ind w:left="714" w:hanging="357"/>
        <w:contextualSpacing/>
        <w:jc w:val="both"/>
        <w:rPr>
          <w:rFonts w:ascii="Arial" w:hAnsi="Arial" w:cs="Arial"/>
          <w:sz w:val="20"/>
          <w:szCs w:val="20"/>
        </w:rPr>
      </w:pPr>
      <w:r w:rsidRPr="005019CE">
        <w:rPr>
          <w:rFonts w:ascii="Arial" w:hAnsi="Arial" w:cs="Arial"/>
          <w:sz w:val="20"/>
          <w:szCs w:val="20"/>
        </w:rPr>
        <w:t>7)   w przypadku, gdy z postanowień umowy o podwykonawstwo będzie wynikało uprawnienie Wykonawcy do dokonywania z wynagrodzenia Podwykonawcy potrąceń – projekt umowy z</w:t>
      </w:r>
      <w:r w:rsidR="00CB7190" w:rsidRPr="005019CE">
        <w:rPr>
          <w:rFonts w:ascii="Arial" w:hAnsi="Arial" w:cs="Arial"/>
          <w:sz w:val="20"/>
          <w:szCs w:val="20"/>
        </w:rPr>
        <w:t> </w:t>
      </w:r>
      <w:r w:rsidRPr="005019CE">
        <w:rPr>
          <w:rFonts w:ascii="Arial" w:hAnsi="Arial" w:cs="Arial"/>
          <w:sz w:val="20"/>
          <w:szCs w:val="20"/>
        </w:rPr>
        <w:t>Podwykonawcą musi zawierać postanowienia, z których wynikać będzie jednoznacznie, że z</w:t>
      </w:r>
      <w:r w:rsidR="000177FB" w:rsidRPr="005019CE">
        <w:rPr>
          <w:rFonts w:ascii="Arial" w:hAnsi="Arial" w:cs="Arial"/>
          <w:sz w:val="20"/>
          <w:szCs w:val="20"/>
        </w:rPr>
        <w:t> </w:t>
      </w:r>
      <w:r w:rsidRPr="005019CE">
        <w:rPr>
          <w:rFonts w:ascii="Arial" w:hAnsi="Arial" w:cs="Arial"/>
          <w:sz w:val="20"/>
          <w:szCs w:val="20"/>
        </w:rPr>
        <w:t>chwilą dokonania w/w wzajemnego rozliczenia kwota wynagrodzenia, objęta potrąceniem, zostaje uznana przez Podwykonawcę za zapłaconą, co skutkuje wygaśnięciem zobowiązania Zamawiającego za zapłatę każdej kwoty, potrąconej przez Wykonawcę,</w:t>
      </w:r>
    </w:p>
    <w:p w14:paraId="4D0FC119" w14:textId="77777777" w:rsidR="00D15142" w:rsidRPr="005019CE" w:rsidRDefault="00D15142" w:rsidP="00CD370B">
      <w:pPr>
        <w:numPr>
          <w:ilvl w:val="0"/>
          <w:numId w:val="4"/>
        </w:numPr>
        <w:spacing w:after="0" w:line="276" w:lineRule="auto"/>
        <w:ind w:left="714" w:hanging="357"/>
        <w:contextualSpacing/>
        <w:jc w:val="both"/>
        <w:rPr>
          <w:rFonts w:ascii="Arial" w:hAnsi="Arial" w:cs="Arial"/>
          <w:sz w:val="20"/>
          <w:szCs w:val="20"/>
        </w:rPr>
      </w:pPr>
      <w:r w:rsidRPr="005019CE">
        <w:rPr>
          <w:rFonts w:ascii="Arial" w:hAnsi="Arial" w:cs="Arial"/>
          <w:sz w:val="20"/>
          <w:szCs w:val="20"/>
        </w:rPr>
        <w:t>rozwiązania umowy z Podwykonawcą w przypadku rozwiązania niniejszej Umowy,</w:t>
      </w:r>
    </w:p>
    <w:p w14:paraId="706FB026" w14:textId="77777777" w:rsidR="00D15142" w:rsidRPr="005019CE" w:rsidRDefault="00D15142" w:rsidP="00CD370B">
      <w:pPr>
        <w:numPr>
          <w:ilvl w:val="0"/>
          <w:numId w:val="4"/>
        </w:numPr>
        <w:spacing w:after="0" w:line="276" w:lineRule="auto"/>
        <w:ind w:left="714" w:hanging="357"/>
        <w:contextualSpacing/>
        <w:jc w:val="both"/>
        <w:rPr>
          <w:rFonts w:ascii="Arial" w:hAnsi="Arial" w:cs="Arial"/>
          <w:sz w:val="20"/>
          <w:szCs w:val="20"/>
        </w:rPr>
      </w:pPr>
      <w:r w:rsidRPr="005019CE">
        <w:rPr>
          <w:rFonts w:ascii="Arial" w:hAnsi="Arial" w:cs="Arial"/>
          <w:sz w:val="20"/>
          <w:szCs w:val="20"/>
        </w:rPr>
        <w:t>kar umownych należnych Wykonawcy od Podwykonawcy z tytułu:</w:t>
      </w:r>
    </w:p>
    <w:p w14:paraId="07C59A5E" w14:textId="55CD3A72" w:rsidR="00D15142" w:rsidRPr="005019CE" w:rsidRDefault="00D15142" w:rsidP="00CD370B">
      <w:pPr>
        <w:pStyle w:val="Akapitzlist"/>
        <w:numPr>
          <w:ilvl w:val="0"/>
          <w:numId w:val="7"/>
        </w:numPr>
        <w:tabs>
          <w:tab w:val="left" w:pos="426"/>
        </w:tabs>
        <w:spacing w:after="0" w:line="276" w:lineRule="auto"/>
        <w:ind w:left="1094" w:hanging="357"/>
        <w:jc w:val="both"/>
        <w:rPr>
          <w:rFonts w:ascii="Arial" w:hAnsi="Arial" w:cs="Arial"/>
          <w:sz w:val="20"/>
          <w:szCs w:val="20"/>
        </w:rPr>
      </w:pPr>
      <w:r w:rsidRPr="005019CE">
        <w:rPr>
          <w:rFonts w:ascii="Arial" w:hAnsi="Arial" w:cs="Arial"/>
          <w:sz w:val="20"/>
          <w:szCs w:val="20"/>
        </w:rPr>
        <w:t>braku zapłaty lub nieterminowej zapłaty wynagrodzenia należnego dalszym Podwykonawcom,</w:t>
      </w:r>
    </w:p>
    <w:p w14:paraId="42BFC5AA" w14:textId="5A09EF5F" w:rsidR="00D15142" w:rsidRPr="005019CE" w:rsidRDefault="00D15142" w:rsidP="00CD370B">
      <w:pPr>
        <w:pStyle w:val="Akapitzlist"/>
        <w:numPr>
          <w:ilvl w:val="0"/>
          <w:numId w:val="7"/>
        </w:numPr>
        <w:tabs>
          <w:tab w:val="left" w:pos="426"/>
        </w:tabs>
        <w:spacing w:after="0" w:line="276" w:lineRule="auto"/>
        <w:ind w:left="1094" w:hanging="357"/>
        <w:jc w:val="both"/>
        <w:rPr>
          <w:rFonts w:ascii="Arial" w:hAnsi="Arial" w:cs="Arial"/>
          <w:sz w:val="20"/>
          <w:szCs w:val="20"/>
        </w:rPr>
      </w:pPr>
      <w:r w:rsidRPr="005019CE">
        <w:rPr>
          <w:rFonts w:ascii="Arial" w:hAnsi="Arial" w:cs="Arial"/>
          <w:sz w:val="20"/>
          <w:szCs w:val="20"/>
        </w:rPr>
        <w:t>nieprzedłożenia do zaakceptowania Wykonawcy bądź Zamawiającemu umowy z dalszym Podwykonawcą lub projektu jej zmian,</w:t>
      </w:r>
    </w:p>
    <w:p w14:paraId="520EE977" w14:textId="6E3B4C98" w:rsidR="00D15142" w:rsidRPr="005019CE" w:rsidRDefault="00D15142" w:rsidP="00CD370B">
      <w:pPr>
        <w:pStyle w:val="Akapitzlist"/>
        <w:numPr>
          <w:ilvl w:val="0"/>
          <w:numId w:val="7"/>
        </w:numPr>
        <w:tabs>
          <w:tab w:val="left" w:pos="426"/>
        </w:tabs>
        <w:spacing w:after="0" w:line="276" w:lineRule="auto"/>
        <w:ind w:left="1094" w:hanging="357"/>
        <w:jc w:val="both"/>
        <w:rPr>
          <w:rFonts w:ascii="Arial" w:hAnsi="Arial" w:cs="Arial"/>
          <w:sz w:val="20"/>
          <w:szCs w:val="20"/>
        </w:rPr>
      </w:pPr>
      <w:r w:rsidRPr="005019CE">
        <w:rPr>
          <w:rFonts w:ascii="Arial" w:hAnsi="Arial" w:cs="Arial"/>
          <w:sz w:val="20"/>
          <w:szCs w:val="20"/>
        </w:rPr>
        <w:t>nieprzedłożenia Wykonawcy bądź Zamawiającemu poświadczonej za zgodność z oryginałem kopii umowy z dalszym Podwykonawcą lub jej zmian.</w:t>
      </w:r>
    </w:p>
    <w:p w14:paraId="211F6ADA" w14:textId="3EA3EE74" w:rsidR="00D15142"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Postanowienia wskazane w ust. 13 powyżej w umowach z Podwykonawcami stosuje się wprost do umów zawieranych z dalszymi Podwykonawcami.</w:t>
      </w:r>
    </w:p>
    <w:p w14:paraId="05626E8E" w14:textId="057DDECF" w:rsidR="00B11210" w:rsidRPr="005019CE" w:rsidRDefault="00D15142" w:rsidP="00CD370B">
      <w:pPr>
        <w:pStyle w:val="Akapitzlist"/>
        <w:numPr>
          <w:ilvl w:val="0"/>
          <w:numId w:val="5"/>
        </w:numPr>
        <w:tabs>
          <w:tab w:val="left" w:pos="426"/>
        </w:tabs>
        <w:spacing w:after="0" w:line="276" w:lineRule="auto"/>
        <w:ind w:left="357" w:hanging="357"/>
        <w:jc w:val="both"/>
        <w:rPr>
          <w:rFonts w:ascii="Arial" w:hAnsi="Arial" w:cs="Arial"/>
          <w:sz w:val="20"/>
          <w:szCs w:val="20"/>
        </w:rPr>
      </w:pPr>
      <w:r w:rsidRPr="005019CE">
        <w:rPr>
          <w:rFonts w:ascii="Arial" w:hAnsi="Arial" w:cs="Arial"/>
          <w:sz w:val="20"/>
          <w:szCs w:val="20"/>
        </w:rPr>
        <w:t xml:space="preserve">Jeżeli zmiana albo rezygnacja z Podwykonawcy dotyczy podmiotu, na którego zasoby Wykonawca powoływał się, na zasadach określonych w art. 118 ustawy </w:t>
      </w:r>
      <w:r w:rsidR="00900779" w:rsidRPr="005019CE">
        <w:rPr>
          <w:rFonts w:ascii="Arial" w:hAnsi="Arial" w:cs="Arial"/>
          <w:sz w:val="20"/>
          <w:szCs w:val="20"/>
        </w:rPr>
        <w:t>pzp</w:t>
      </w:r>
      <w:r w:rsidRPr="005019CE">
        <w:rPr>
          <w:rFonts w:ascii="Arial" w:hAnsi="Arial" w:cs="Arial"/>
          <w:sz w:val="20"/>
          <w:szCs w:val="20"/>
        </w:rPr>
        <w:t xml:space="preserve"> w celu wykazania spełniania warunków</w:t>
      </w:r>
      <w:r w:rsidR="00900779" w:rsidRPr="005019CE">
        <w:rPr>
          <w:rFonts w:ascii="Arial" w:hAnsi="Arial" w:cs="Arial"/>
          <w:sz w:val="20"/>
          <w:szCs w:val="20"/>
        </w:rPr>
        <w:t xml:space="preserve"> </w:t>
      </w:r>
      <w:r w:rsidRPr="005019CE">
        <w:rPr>
          <w:rFonts w:ascii="Arial" w:hAnsi="Arial" w:cs="Arial"/>
          <w:sz w:val="20"/>
          <w:szCs w:val="20"/>
        </w:rPr>
        <w:t xml:space="preserve">udziału w postępowaniu, o których mowa w art. 112 ustawy </w:t>
      </w:r>
      <w:r w:rsidR="00900779" w:rsidRPr="005019CE">
        <w:rPr>
          <w:rFonts w:ascii="Arial" w:hAnsi="Arial" w:cs="Arial"/>
          <w:sz w:val="20"/>
          <w:szCs w:val="20"/>
        </w:rPr>
        <w:t>pzp,</w:t>
      </w:r>
      <w:r w:rsidRPr="005019CE">
        <w:rPr>
          <w:rFonts w:ascii="Arial" w:hAnsi="Arial" w:cs="Arial"/>
          <w:sz w:val="20"/>
          <w:szCs w:val="20"/>
        </w:rPr>
        <w:t xml:space="preserve"> Wykonawca jest obowiązany wykazać Zamawiającemu, że proponowany inny podwykonawca lub Wykonawca samodzielnie spełnia je w</w:t>
      </w:r>
      <w:r w:rsidR="000177FB" w:rsidRPr="005019CE">
        <w:rPr>
          <w:rFonts w:ascii="Arial" w:hAnsi="Arial" w:cs="Arial"/>
          <w:sz w:val="20"/>
          <w:szCs w:val="20"/>
        </w:rPr>
        <w:t> </w:t>
      </w:r>
      <w:r w:rsidRPr="005019CE">
        <w:rPr>
          <w:rFonts w:ascii="Arial" w:hAnsi="Arial" w:cs="Arial"/>
          <w:sz w:val="20"/>
          <w:szCs w:val="20"/>
        </w:rPr>
        <w:t>stopniu nie mniejszym niż wymagany w trakcie postępowania o</w:t>
      </w:r>
      <w:r w:rsidR="008D450F" w:rsidRPr="005019CE">
        <w:rPr>
          <w:rFonts w:ascii="Arial" w:hAnsi="Arial" w:cs="Arial"/>
          <w:sz w:val="20"/>
          <w:szCs w:val="20"/>
        </w:rPr>
        <w:t> </w:t>
      </w:r>
      <w:r w:rsidRPr="005019CE">
        <w:rPr>
          <w:rFonts w:ascii="Arial" w:hAnsi="Arial" w:cs="Arial"/>
          <w:sz w:val="20"/>
          <w:szCs w:val="20"/>
        </w:rPr>
        <w:t>udzielenie zamówienia.</w:t>
      </w:r>
    </w:p>
    <w:p w14:paraId="02ED2D99" w14:textId="0135BB63"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5</w:t>
      </w:r>
    </w:p>
    <w:p w14:paraId="5FFAEF91"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Termin realizacji</w:t>
      </w:r>
    </w:p>
    <w:p w14:paraId="6426383D" w14:textId="63FADBFA" w:rsidR="00EA526F" w:rsidRPr="005019CE" w:rsidRDefault="00D15142" w:rsidP="00CD370B">
      <w:pPr>
        <w:pStyle w:val="Akapitzlist"/>
        <w:numPr>
          <w:ilvl w:val="0"/>
          <w:numId w:val="29"/>
        </w:numPr>
        <w:spacing w:after="0" w:line="276" w:lineRule="auto"/>
        <w:jc w:val="both"/>
        <w:rPr>
          <w:rFonts w:ascii="Arial" w:hAnsi="Arial" w:cs="Arial"/>
          <w:bCs/>
          <w:sz w:val="20"/>
          <w:szCs w:val="20"/>
        </w:rPr>
      </w:pPr>
      <w:r w:rsidRPr="005019CE">
        <w:rPr>
          <w:rFonts w:ascii="Arial" w:hAnsi="Arial" w:cs="Arial"/>
          <w:sz w:val="20"/>
          <w:szCs w:val="20"/>
        </w:rPr>
        <w:t xml:space="preserve">Strony ustalają </w:t>
      </w:r>
      <w:r w:rsidR="009604E3" w:rsidRPr="005019CE">
        <w:rPr>
          <w:rFonts w:ascii="Arial" w:hAnsi="Arial" w:cs="Arial"/>
          <w:sz w:val="20"/>
          <w:szCs w:val="20"/>
        </w:rPr>
        <w:t xml:space="preserve">termin wykonania całości </w:t>
      </w:r>
      <w:r w:rsidR="00F352E0" w:rsidRPr="005019CE">
        <w:rPr>
          <w:rFonts w:ascii="Arial" w:hAnsi="Arial" w:cs="Arial"/>
          <w:sz w:val="20"/>
          <w:szCs w:val="20"/>
        </w:rPr>
        <w:t>P</w:t>
      </w:r>
      <w:r w:rsidR="009604E3" w:rsidRPr="005019CE">
        <w:rPr>
          <w:rFonts w:ascii="Arial" w:hAnsi="Arial" w:cs="Arial"/>
          <w:sz w:val="20"/>
          <w:szCs w:val="20"/>
        </w:rPr>
        <w:t xml:space="preserve">rzedmiotu zamówienia: </w:t>
      </w:r>
      <w:r w:rsidR="009604E3" w:rsidRPr="005019CE">
        <w:rPr>
          <w:rFonts w:ascii="Arial" w:hAnsi="Arial" w:cs="Arial"/>
          <w:bCs/>
          <w:sz w:val="20"/>
          <w:szCs w:val="20"/>
        </w:rPr>
        <w:t xml:space="preserve">od dnia udzielenia zamówienia (zawarcia umowy) do dnia 30 października 2024 r z podziałem na następujące </w:t>
      </w:r>
      <w:r w:rsidR="00114DEB" w:rsidRPr="005019CE">
        <w:rPr>
          <w:rFonts w:ascii="Arial" w:hAnsi="Arial" w:cs="Arial"/>
          <w:bCs/>
          <w:sz w:val="20"/>
          <w:szCs w:val="20"/>
        </w:rPr>
        <w:t xml:space="preserve">okresy udostępnienia </w:t>
      </w:r>
      <w:r w:rsidR="00F352E0" w:rsidRPr="005019CE">
        <w:rPr>
          <w:rFonts w:ascii="Arial" w:hAnsi="Arial" w:cs="Arial"/>
          <w:bCs/>
          <w:sz w:val="20"/>
          <w:szCs w:val="20"/>
        </w:rPr>
        <w:t>stref</w:t>
      </w:r>
      <w:r w:rsidR="00AB78A9" w:rsidRPr="005019CE">
        <w:rPr>
          <w:rFonts w:ascii="Arial" w:hAnsi="Arial" w:cs="Arial"/>
          <w:bCs/>
          <w:sz w:val="20"/>
          <w:szCs w:val="20"/>
        </w:rPr>
        <w:t>:</w:t>
      </w:r>
    </w:p>
    <w:p w14:paraId="6376C376" w14:textId="45600772" w:rsidR="00F352E0" w:rsidRPr="005019CE" w:rsidRDefault="00F352E0" w:rsidP="00CD370B">
      <w:pPr>
        <w:pStyle w:val="Akapitzlist"/>
        <w:numPr>
          <w:ilvl w:val="0"/>
          <w:numId w:val="33"/>
        </w:numPr>
        <w:spacing w:after="0" w:line="276" w:lineRule="auto"/>
        <w:jc w:val="both"/>
        <w:rPr>
          <w:rFonts w:ascii="Arial" w:hAnsi="Arial" w:cs="Arial"/>
          <w:bCs/>
          <w:sz w:val="20"/>
          <w:szCs w:val="20"/>
        </w:rPr>
      </w:pPr>
      <w:r w:rsidRPr="005019CE">
        <w:rPr>
          <w:rFonts w:ascii="Arial" w:hAnsi="Arial" w:cs="Arial"/>
          <w:bCs/>
          <w:sz w:val="20"/>
          <w:szCs w:val="20"/>
        </w:rPr>
        <w:lastRenderedPageBreak/>
        <w:t>Strefa PLANETARIUM BIURA</w:t>
      </w:r>
      <w:r w:rsidR="00BA7A0E" w:rsidRPr="005019CE">
        <w:rPr>
          <w:rFonts w:ascii="Arial" w:hAnsi="Arial" w:cs="Arial"/>
          <w:bCs/>
          <w:sz w:val="20"/>
          <w:szCs w:val="20"/>
        </w:rPr>
        <w:t xml:space="preserve"> (</w:t>
      </w:r>
      <w:r w:rsidR="00BA7A0E" w:rsidRPr="005019CE">
        <w:rPr>
          <w:rFonts w:ascii="Arial" w:eastAsia="Times New Roman" w:hAnsi="Arial" w:cs="Arial"/>
          <w:sz w:val="20"/>
          <w:szCs w:val="20"/>
        </w:rPr>
        <w:t>kondygnacje +1,+2,+3)</w:t>
      </w:r>
      <w:r w:rsidRPr="005019CE">
        <w:rPr>
          <w:rFonts w:ascii="Arial" w:hAnsi="Arial" w:cs="Arial"/>
          <w:sz w:val="20"/>
          <w:szCs w:val="20"/>
        </w:rPr>
        <w:t>:</w:t>
      </w:r>
      <w:r w:rsidRPr="005019CE">
        <w:rPr>
          <w:rFonts w:ascii="Arial" w:hAnsi="Arial" w:cs="Arial"/>
          <w:bCs/>
          <w:sz w:val="20"/>
          <w:szCs w:val="20"/>
        </w:rPr>
        <w:t xml:space="preserve"> od 1 sierpnia 2024</w:t>
      </w:r>
      <w:r w:rsidR="000C4B30" w:rsidRPr="005019CE">
        <w:rPr>
          <w:rFonts w:ascii="Arial" w:hAnsi="Arial" w:cs="Arial"/>
          <w:bCs/>
          <w:sz w:val="20"/>
          <w:szCs w:val="20"/>
        </w:rPr>
        <w:t xml:space="preserve"> </w:t>
      </w:r>
      <w:r w:rsidRPr="005019CE">
        <w:rPr>
          <w:rFonts w:ascii="Arial" w:hAnsi="Arial" w:cs="Arial"/>
          <w:bCs/>
          <w:sz w:val="20"/>
          <w:szCs w:val="20"/>
        </w:rPr>
        <w:t>r. do 30 sierpnia 2024</w:t>
      </w:r>
      <w:r w:rsidR="000C4B30" w:rsidRPr="005019CE">
        <w:rPr>
          <w:rFonts w:ascii="Arial" w:hAnsi="Arial" w:cs="Arial"/>
          <w:bCs/>
          <w:sz w:val="20"/>
          <w:szCs w:val="20"/>
        </w:rPr>
        <w:t xml:space="preserve"> </w:t>
      </w:r>
      <w:r w:rsidRPr="005019CE">
        <w:rPr>
          <w:rFonts w:ascii="Arial" w:hAnsi="Arial" w:cs="Arial"/>
          <w:bCs/>
          <w:sz w:val="20"/>
          <w:szCs w:val="20"/>
        </w:rPr>
        <w:t>r.;</w:t>
      </w:r>
    </w:p>
    <w:p w14:paraId="5E356793" w14:textId="100A710A" w:rsidR="00F352E0" w:rsidRPr="005019CE" w:rsidRDefault="00F352E0" w:rsidP="00CD370B">
      <w:pPr>
        <w:pStyle w:val="Akapitzlist"/>
        <w:numPr>
          <w:ilvl w:val="0"/>
          <w:numId w:val="33"/>
        </w:numPr>
        <w:spacing w:after="0" w:line="276" w:lineRule="auto"/>
        <w:ind w:left="1330" w:hanging="392"/>
        <w:jc w:val="both"/>
        <w:rPr>
          <w:rFonts w:ascii="Arial" w:hAnsi="Arial" w:cs="Arial"/>
          <w:bCs/>
          <w:sz w:val="20"/>
          <w:szCs w:val="20"/>
        </w:rPr>
      </w:pPr>
      <w:r w:rsidRPr="005019CE">
        <w:rPr>
          <w:rFonts w:ascii="Arial" w:hAnsi="Arial" w:cs="Arial"/>
          <w:bCs/>
          <w:sz w:val="20"/>
          <w:szCs w:val="20"/>
        </w:rPr>
        <w:t>Strefa PARTER-WSCHÓD</w:t>
      </w:r>
      <w:r w:rsidR="00DC4D87" w:rsidRPr="005019CE">
        <w:rPr>
          <w:rFonts w:ascii="Arial" w:hAnsi="Arial" w:cs="Arial"/>
          <w:bCs/>
          <w:sz w:val="20"/>
          <w:szCs w:val="20"/>
        </w:rPr>
        <w:t xml:space="preserve"> (</w:t>
      </w:r>
      <w:r w:rsidR="00DC4D87" w:rsidRPr="005019CE">
        <w:rPr>
          <w:rFonts w:ascii="Arial" w:hAnsi="Arial" w:cs="Arial"/>
          <w:sz w:val="20"/>
          <w:szCs w:val="20"/>
        </w:rPr>
        <w:t>A 0-1 PARTER)</w:t>
      </w:r>
      <w:r w:rsidRPr="005019CE">
        <w:rPr>
          <w:rFonts w:ascii="Arial" w:hAnsi="Arial" w:cs="Arial"/>
          <w:sz w:val="20"/>
          <w:szCs w:val="20"/>
        </w:rPr>
        <w:t>:</w:t>
      </w:r>
      <w:r w:rsidRPr="005019CE">
        <w:rPr>
          <w:rFonts w:ascii="Arial" w:hAnsi="Arial" w:cs="Arial"/>
          <w:bCs/>
          <w:sz w:val="20"/>
          <w:szCs w:val="20"/>
        </w:rPr>
        <w:t xml:space="preserve"> od 1 sierpnia 2024r. do 30 września 2024</w:t>
      </w:r>
      <w:r w:rsidR="000C4B30" w:rsidRPr="005019CE">
        <w:rPr>
          <w:rFonts w:ascii="Arial" w:hAnsi="Arial" w:cs="Arial"/>
          <w:bCs/>
          <w:sz w:val="20"/>
          <w:szCs w:val="20"/>
        </w:rPr>
        <w:t xml:space="preserve"> </w:t>
      </w:r>
      <w:r w:rsidRPr="005019CE">
        <w:rPr>
          <w:rFonts w:ascii="Arial" w:hAnsi="Arial" w:cs="Arial"/>
          <w:bCs/>
          <w:sz w:val="20"/>
          <w:szCs w:val="20"/>
        </w:rPr>
        <w:t>r.;</w:t>
      </w:r>
    </w:p>
    <w:p w14:paraId="41D35DDA" w14:textId="29FAA65C" w:rsidR="00F352E0" w:rsidRPr="005019CE" w:rsidRDefault="00F352E0" w:rsidP="00DC4D87">
      <w:pPr>
        <w:pStyle w:val="Akapitzlist"/>
        <w:numPr>
          <w:ilvl w:val="0"/>
          <w:numId w:val="33"/>
        </w:numPr>
        <w:spacing w:after="0" w:line="276" w:lineRule="auto"/>
        <w:ind w:left="1330" w:hanging="392"/>
        <w:jc w:val="both"/>
        <w:rPr>
          <w:rFonts w:ascii="Arial" w:hAnsi="Arial" w:cs="Arial"/>
          <w:bCs/>
          <w:sz w:val="20"/>
          <w:szCs w:val="20"/>
        </w:rPr>
      </w:pPr>
      <w:r w:rsidRPr="005019CE">
        <w:rPr>
          <w:rFonts w:ascii="Arial" w:hAnsi="Arial" w:cs="Arial"/>
          <w:bCs/>
          <w:sz w:val="20"/>
          <w:szCs w:val="20"/>
        </w:rPr>
        <w:t>Pozostałe strefy: od 1 września 2024</w:t>
      </w:r>
      <w:r w:rsidR="000C4B30" w:rsidRPr="005019CE">
        <w:rPr>
          <w:rFonts w:ascii="Arial" w:hAnsi="Arial" w:cs="Arial"/>
          <w:bCs/>
          <w:sz w:val="20"/>
          <w:szCs w:val="20"/>
        </w:rPr>
        <w:t xml:space="preserve"> </w:t>
      </w:r>
      <w:r w:rsidRPr="005019CE">
        <w:rPr>
          <w:rFonts w:ascii="Arial" w:hAnsi="Arial" w:cs="Arial"/>
          <w:bCs/>
          <w:sz w:val="20"/>
          <w:szCs w:val="20"/>
        </w:rPr>
        <w:t>r. do 30 października 2024</w:t>
      </w:r>
      <w:r w:rsidR="000C4B30" w:rsidRPr="005019CE">
        <w:rPr>
          <w:rFonts w:ascii="Arial" w:hAnsi="Arial" w:cs="Arial"/>
          <w:bCs/>
          <w:sz w:val="20"/>
          <w:szCs w:val="20"/>
        </w:rPr>
        <w:t xml:space="preserve"> </w:t>
      </w:r>
      <w:r w:rsidRPr="005019CE">
        <w:rPr>
          <w:rFonts w:ascii="Arial" w:hAnsi="Arial" w:cs="Arial"/>
          <w:bCs/>
          <w:sz w:val="20"/>
          <w:szCs w:val="20"/>
        </w:rPr>
        <w:t>r.;</w:t>
      </w:r>
      <w:r w:rsidR="00DC4D87" w:rsidRPr="005019CE">
        <w:rPr>
          <w:rFonts w:ascii="Arial" w:hAnsi="Arial" w:cs="Arial"/>
          <w:bCs/>
          <w:sz w:val="20"/>
          <w:szCs w:val="20"/>
        </w:rPr>
        <w:t xml:space="preserve"> (Pozostałe strefy oznaczają w dokumentacji:  A0-2 - Parter, strona zachodnia, A 1-5 a Agora część a, A 1-5 b Agora część b, A1-3 - Piętro, strona wschodnia, A1-4 - Piętro, strona zachodnia, B0 - Parter B - Strona południowa).</w:t>
      </w:r>
    </w:p>
    <w:p w14:paraId="72E62F37" w14:textId="5A74C10E" w:rsidR="001E720D" w:rsidRPr="005019CE" w:rsidRDefault="001E720D" w:rsidP="00114DEB">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Fonts w:ascii="Arial" w:hAnsi="Arial" w:cs="Arial"/>
          <w:sz w:val="20"/>
          <w:szCs w:val="20"/>
        </w:rPr>
        <w:t xml:space="preserve">Wykonawca opracuje i przedstawi Zamawiającemu </w:t>
      </w:r>
      <w:r w:rsidR="00704809" w:rsidRPr="005019CE">
        <w:rPr>
          <w:rFonts w:ascii="Arial" w:hAnsi="Arial" w:cs="Arial"/>
          <w:sz w:val="20"/>
          <w:szCs w:val="20"/>
        </w:rPr>
        <w:t>Harmonogram</w:t>
      </w:r>
      <w:r w:rsidRPr="005019CE">
        <w:rPr>
          <w:rFonts w:ascii="Arial" w:hAnsi="Arial" w:cs="Arial"/>
          <w:sz w:val="20"/>
          <w:szCs w:val="20"/>
        </w:rPr>
        <w:t xml:space="preserve"> realizacji Robót w ciągu 14 dni od daty </w:t>
      </w:r>
      <w:r w:rsidR="00EA526F" w:rsidRPr="005019CE">
        <w:rPr>
          <w:rFonts w:ascii="Arial" w:hAnsi="Arial" w:cs="Arial"/>
          <w:sz w:val="20"/>
          <w:szCs w:val="20"/>
        </w:rPr>
        <w:t>zawarcia Umowy</w:t>
      </w:r>
      <w:r w:rsidRPr="005019CE">
        <w:rPr>
          <w:rFonts w:ascii="Arial" w:hAnsi="Arial" w:cs="Arial"/>
          <w:sz w:val="20"/>
          <w:szCs w:val="20"/>
        </w:rPr>
        <w:t xml:space="preserve">, uwzględniający wytyczne i założenia wskazane w OPZ. Z uwagi na realizację Robót z podziałem na strefy zgodnie z </w:t>
      </w:r>
      <w:r w:rsidR="00333D98" w:rsidRPr="005019CE">
        <w:rPr>
          <w:rFonts w:ascii="Arial" w:hAnsi="Arial" w:cs="Arial"/>
          <w:sz w:val="20"/>
          <w:szCs w:val="20"/>
        </w:rPr>
        <w:t>ust. 1 powyżej</w:t>
      </w:r>
      <w:r w:rsidRPr="005019CE">
        <w:rPr>
          <w:rFonts w:ascii="Arial" w:hAnsi="Arial" w:cs="Arial"/>
          <w:sz w:val="20"/>
          <w:szCs w:val="20"/>
        </w:rPr>
        <w:t>, w</w:t>
      </w:r>
      <w:r w:rsidRPr="005019CE">
        <w:rPr>
          <w:rFonts w:ascii="Arial" w:eastAsia="Times New Roman" w:hAnsi="Arial" w:cs="Arial"/>
          <w:sz w:val="20"/>
          <w:szCs w:val="20"/>
        </w:rPr>
        <w:t xml:space="preserve"> </w:t>
      </w:r>
      <w:r w:rsidR="00704809" w:rsidRPr="005019CE">
        <w:rPr>
          <w:rFonts w:ascii="Arial" w:eastAsia="Times New Roman" w:hAnsi="Arial" w:cs="Arial"/>
          <w:sz w:val="20"/>
          <w:szCs w:val="20"/>
        </w:rPr>
        <w:t>H</w:t>
      </w:r>
      <w:r w:rsidRPr="005019CE">
        <w:rPr>
          <w:rFonts w:ascii="Arial" w:eastAsia="Times New Roman" w:hAnsi="Arial" w:cs="Arial"/>
          <w:sz w:val="20"/>
          <w:szCs w:val="20"/>
        </w:rPr>
        <w:t xml:space="preserve">armonogramie należy uwzględnić roboty uciążliwe dla </w:t>
      </w:r>
      <w:r w:rsidR="00333D98" w:rsidRPr="005019CE">
        <w:rPr>
          <w:rFonts w:ascii="Arial" w:eastAsia="Times New Roman" w:hAnsi="Arial" w:cs="Arial"/>
          <w:sz w:val="20"/>
          <w:szCs w:val="20"/>
        </w:rPr>
        <w:t>poszczególnych</w:t>
      </w:r>
      <w:r w:rsidRPr="005019CE">
        <w:rPr>
          <w:rFonts w:ascii="Arial" w:eastAsia="Times New Roman" w:hAnsi="Arial" w:cs="Arial"/>
          <w:sz w:val="20"/>
          <w:szCs w:val="20"/>
        </w:rPr>
        <w:t xml:space="preserve"> stref i innych użytkowników obiektu. </w:t>
      </w:r>
      <w:r w:rsidR="00333D98" w:rsidRPr="005019CE">
        <w:rPr>
          <w:rFonts w:ascii="Arial" w:eastAsia="Times New Roman" w:hAnsi="Arial" w:cs="Arial"/>
          <w:sz w:val="20"/>
          <w:szCs w:val="20"/>
        </w:rPr>
        <w:t xml:space="preserve">Zamawiający przewiduje możliwość zmiany </w:t>
      </w:r>
      <w:r w:rsidR="00704809" w:rsidRPr="005019CE">
        <w:rPr>
          <w:rFonts w:ascii="Arial" w:eastAsia="Times New Roman" w:hAnsi="Arial" w:cs="Arial"/>
          <w:sz w:val="20"/>
          <w:szCs w:val="20"/>
        </w:rPr>
        <w:t>H</w:t>
      </w:r>
      <w:r w:rsidR="00333D98" w:rsidRPr="005019CE">
        <w:rPr>
          <w:rFonts w:ascii="Arial" w:eastAsia="Times New Roman" w:hAnsi="Arial" w:cs="Arial"/>
          <w:sz w:val="20"/>
          <w:szCs w:val="20"/>
        </w:rPr>
        <w:t>armonogramu</w:t>
      </w:r>
      <w:r w:rsidRPr="005019CE">
        <w:rPr>
          <w:rFonts w:ascii="Arial" w:eastAsia="Times New Roman" w:hAnsi="Arial" w:cs="Arial"/>
          <w:sz w:val="20"/>
          <w:szCs w:val="20"/>
        </w:rPr>
        <w:t xml:space="preserve"> w trybie roboczym</w:t>
      </w:r>
      <w:r w:rsidR="00333D98" w:rsidRPr="005019CE">
        <w:rPr>
          <w:rFonts w:ascii="Arial" w:eastAsia="Times New Roman" w:hAnsi="Arial" w:cs="Arial"/>
          <w:sz w:val="20"/>
          <w:szCs w:val="20"/>
        </w:rPr>
        <w:t xml:space="preserve">, po przedstawieniu mu uzasadnienia dla takiej zmiany na spotkaniach koordynacyjnych o których mowa w ust. 4 poniżej. </w:t>
      </w:r>
      <w:r w:rsidRPr="005019CE">
        <w:rPr>
          <w:rFonts w:ascii="Arial" w:eastAsia="Times New Roman" w:hAnsi="Arial" w:cs="Arial"/>
          <w:sz w:val="20"/>
          <w:szCs w:val="20"/>
        </w:rPr>
        <w:t xml:space="preserve"> </w:t>
      </w:r>
      <w:r w:rsidR="00333D98" w:rsidRPr="005019CE">
        <w:rPr>
          <w:rFonts w:ascii="Arial" w:eastAsia="Times New Roman" w:hAnsi="Arial" w:cs="Arial"/>
          <w:sz w:val="20"/>
          <w:szCs w:val="20"/>
        </w:rPr>
        <w:t xml:space="preserve">Każda zmiana </w:t>
      </w:r>
      <w:r w:rsidR="00704809" w:rsidRPr="005019CE">
        <w:rPr>
          <w:rFonts w:ascii="Arial" w:eastAsia="Times New Roman" w:hAnsi="Arial" w:cs="Arial"/>
          <w:sz w:val="20"/>
          <w:szCs w:val="20"/>
        </w:rPr>
        <w:t>H</w:t>
      </w:r>
      <w:r w:rsidR="00333D98" w:rsidRPr="005019CE">
        <w:rPr>
          <w:rFonts w:ascii="Arial" w:eastAsia="Times New Roman" w:hAnsi="Arial" w:cs="Arial"/>
          <w:sz w:val="20"/>
          <w:szCs w:val="20"/>
        </w:rPr>
        <w:t>armonogramu musi uzyskać akceptację Zamawiającego.</w:t>
      </w:r>
    </w:p>
    <w:p w14:paraId="0E3FBDE0" w14:textId="49273130" w:rsidR="001E720D" w:rsidRPr="005019CE" w:rsidRDefault="001E720D" w:rsidP="00114DEB">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Fonts w:ascii="Arial" w:eastAsia="Times New Roman" w:hAnsi="Arial" w:cs="Arial"/>
          <w:sz w:val="20"/>
          <w:szCs w:val="20"/>
          <w:lang w:eastAsia="pl-PL"/>
        </w:rPr>
        <w:t xml:space="preserve">Przed przystąpieniem do realizacji Robót Wykonawca weźmie udział </w:t>
      </w:r>
      <w:r w:rsidRPr="005019CE">
        <w:rPr>
          <w:rFonts w:ascii="Arial" w:eastAsia="Times New Roman" w:hAnsi="Arial" w:cs="Arial"/>
          <w:sz w:val="20"/>
          <w:szCs w:val="20"/>
          <w:lang w:eastAsia="pl-PL"/>
        </w:rPr>
        <w:br/>
        <w:t xml:space="preserve">w spotkaniu roboczym z przedstawicielami Zamawiającego, mającym na celu omówienie </w:t>
      </w:r>
      <w:r w:rsidR="00704809" w:rsidRPr="005019CE">
        <w:rPr>
          <w:rFonts w:ascii="Arial" w:eastAsia="Times New Roman" w:hAnsi="Arial" w:cs="Arial"/>
          <w:sz w:val="20"/>
          <w:szCs w:val="20"/>
          <w:lang w:eastAsia="pl-PL"/>
        </w:rPr>
        <w:t>H</w:t>
      </w:r>
      <w:r w:rsidR="00467D98" w:rsidRPr="005019CE">
        <w:rPr>
          <w:rFonts w:ascii="Arial" w:eastAsia="Times New Roman" w:hAnsi="Arial" w:cs="Arial"/>
          <w:sz w:val="20"/>
          <w:szCs w:val="20"/>
          <w:lang w:eastAsia="pl-PL"/>
        </w:rPr>
        <w:t>ar</w:t>
      </w:r>
      <w:r w:rsidR="00704809" w:rsidRPr="005019CE">
        <w:rPr>
          <w:rFonts w:ascii="Arial" w:eastAsia="Times New Roman" w:hAnsi="Arial" w:cs="Arial"/>
          <w:sz w:val="20"/>
          <w:szCs w:val="20"/>
          <w:lang w:eastAsia="pl-PL"/>
        </w:rPr>
        <w:t>monogramu</w:t>
      </w:r>
      <w:r w:rsidRPr="005019CE">
        <w:rPr>
          <w:rFonts w:ascii="Arial" w:eastAsia="Times New Roman" w:hAnsi="Arial" w:cs="Arial"/>
          <w:sz w:val="20"/>
          <w:szCs w:val="20"/>
          <w:lang w:eastAsia="pl-PL"/>
        </w:rPr>
        <w:t xml:space="preserve"> oraz sposobu wygrodzenia przestrzeni wystawowych.</w:t>
      </w:r>
    </w:p>
    <w:p w14:paraId="07A53A83" w14:textId="2C20D656" w:rsidR="008669C7" w:rsidRPr="005019CE" w:rsidRDefault="001E720D" w:rsidP="00114DEB">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Fonts w:ascii="Arial" w:eastAsia="Times New Roman" w:hAnsi="Arial" w:cs="Arial"/>
          <w:sz w:val="20"/>
          <w:szCs w:val="20"/>
          <w:lang w:eastAsia="pl-PL"/>
        </w:rPr>
        <w:t>Wykonawca będzie brał udział w cotygodniowych odprawach koordynacyjnych z przedstawicielami Zamawiającego w sprawach dotyczących realizacji Zamówienia, w tym m.in. sprawach dot.  BHP oraz bezpieczeństwa p.poż podczas prac podejmowanych w danych obszarach.</w:t>
      </w:r>
      <w:bookmarkStart w:id="2" w:name="_Hlk158974865"/>
    </w:p>
    <w:p w14:paraId="4D3D8818" w14:textId="3DCB9EA4" w:rsidR="00330B3B" w:rsidRPr="005019CE" w:rsidRDefault="00330B3B" w:rsidP="00AB78A9">
      <w:pPr>
        <w:pStyle w:val="Akapitzlist"/>
        <w:widowControl w:val="0"/>
        <w:numPr>
          <w:ilvl w:val="0"/>
          <w:numId w:val="29"/>
        </w:numPr>
        <w:suppressAutoHyphens/>
        <w:spacing w:after="0" w:line="276" w:lineRule="auto"/>
        <w:ind w:left="142" w:hanging="284"/>
        <w:jc w:val="both"/>
        <w:rPr>
          <w:rFonts w:ascii="Arial" w:hAnsi="Arial" w:cs="Arial"/>
          <w:sz w:val="20"/>
          <w:szCs w:val="20"/>
        </w:rPr>
      </w:pPr>
      <w:r w:rsidRPr="005019CE">
        <w:rPr>
          <w:rStyle w:val="cf01"/>
          <w:rFonts w:ascii="Arial" w:hAnsi="Arial" w:cs="Arial"/>
          <w:sz w:val="20"/>
          <w:szCs w:val="20"/>
        </w:rPr>
        <w:t xml:space="preserve">Zamawiający przewiduje </w:t>
      </w:r>
      <w:r w:rsidR="0082531C" w:rsidRPr="005019CE">
        <w:rPr>
          <w:rStyle w:val="cf01"/>
          <w:rFonts w:ascii="Arial" w:hAnsi="Arial" w:cs="Arial"/>
          <w:sz w:val="20"/>
          <w:szCs w:val="20"/>
        </w:rPr>
        <w:t xml:space="preserve">zgodnie z OPZ </w:t>
      </w:r>
      <w:r w:rsidRPr="005019CE">
        <w:rPr>
          <w:rStyle w:val="cf01"/>
          <w:rFonts w:ascii="Arial" w:hAnsi="Arial" w:cs="Arial"/>
          <w:sz w:val="20"/>
          <w:szCs w:val="20"/>
        </w:rPr>
        <w:t>przed przekazaniem poszczególnych stref do remontu, jednodniowe udostępnienia Wykonawcy przestrzeni wystawienniczej, w tzw. poniedziałki techniczne</w:t>
      </w:r>
      <w:r w:rsidR="00AB78A9" w:rsidRPr="005019CE">
        <w:rPr>
          <w:rStyle w:val="cf01"/>
          <w:rFonts w:ascii="Arial" w:hAnsi="Arial" w:cs="Arial"/>
          <w:sz w:val="20"/>
          <w:szCs w:val="20"/>
        </w:rPr>
        <w:t xml:space="preserve"> </w:t>
      </w:r>
      <w:hyperlink r:id="rId11" w:history="1">
        <w:r w:rsidR="00AB78A9" w:rsidRPr="005019CE">
          <w:rPr>
            <w:rStyle w:val="Hipercze"/>
            <w:rFonts w:ascii="Arial" w:hAnsi="Arial" w:cs="Arial"/>
            <w:color w:val="auto"/>
            <w:sz w:val="20"/>
            <w:szCs w:val="20"/>
          </w:rPr>
          <w:t>https://www.kopernik.org.pl/wizyta/godziny-otwarcia</w:t>
        </w:r>
      </w:hyperlink>
      <w:r w:rsidR="00AB78A9" w:rsidRPr="005019CE">
        <w:rPr>
          <w:rStyle w:val="cf01"/>
          <w:rFonts w:ascii="Arial" w:hAnsi="Arial" w:cs="Arial"/>
          <w:sz w:val="20"/>
          <w:szCs w:val="20"/>
        </w:rPr>
        <w:t xml:space="preserve"> </w:t>
      </w:r>
      <w:r w:rsidRPr="005019CE">
        <w:rPr>
          <w:rStyle w:val="cf01"/>
          <w:rFonts w:ascii="Arial" w:hAnsi="Arial" w:cs="Arial"/>
          <w:sz w:val="20"/>
          <w:szCs w:val="20"/>
        </w:rPr>
        <w:t>na wykonywanie pomiarów, prace przygotowawcze do sprawnego wykonywania prac remontowych w poszczególnych strefach, w tym na montaż odpowiednich zaworów i przeróbek instalacji niezbędnych do wydzielania stref.</w:t>
      </w:r>
    </w:p>
    <w:p w14:paraId="101E8C93" w14:textId="7DADE5B1" w:rsidR="009604E3" w:rsidRPr="005019CE" w:rsidRDefault="009604E3" w:rsidP="00114DEB">
      <w:pPr>
        <w:pStyle w:val="Akapitzlist"/>
        <w:numPr>
          <w:ilvl w:val="0"/>
          <w:numId w:val="29"/>
        </w:numPr>
        <w:spacing w:line="276" w:lineRule="auto"/>
        <w:ind w:hanging="273"/>
        <w:jc w:val="both"/>
        <w:rPr>
          <w:rFonts w:ascii="Arial" w:hAnsi="Arial" w:cs="Arial"/>
          <w:sz w:val="20"/>
          <w:szCs w:val="20"/>
        </w:rPr>
      </w:pPr>
      <w:r w:rsidRPr="005019CE">
        <w:rPr>
          <w:rFonts w:ascii="Arial" w:hAnsi="Arial" w:cs="Arial"/>
          <w:sz w:val="20"/>
          <w:szCs w:val="20"/>
        </w:rPr>
        <w:t>Zamawiający dopuszcza wykonywanie prac remontowych w systemie zmianowym, tj. całodobowo, z zastrzeżeniem</w:t>
      </w:r>
      <w:r w:rsidR="005362F4" w:rsidRPr="005019CE">
        <w:rPr>
          <w:rFonts w:ascii="Arial" w:hAnsi="Arial" w:cs="Arial"/>
          <w:sz w:val="20"/>
          <w:szCs w:val="20"/>
        </w:rPr>
        <w:t>,</w:t>
      </w:r>
      <w:r w:rsidRPr="005019CE">
        <w:rPr>
          <w:rFonts w:ascii="Arial" w:hAnsi="Arial" w:cs="Arial"/>
          <w:sz w:val="20"/>
          <w:szCs w:val="20"/>
        </w:rPr>
        <w:t xml:space="preserve"> że, wszelkie prace głośne lub powodujące inne uciążliwości dla działalności stref  nie objętych remontem mogą być wykonywane poza godzinami otwarcia CNK.  Plan takich działań musi być uzgadniany z Zamawiającym z tygodniowym wyprzedzeniem. </w:t>
      </w:r>
    </w:p>
    <w:p w14:paraId="019FD92E" w14:textId="6CE73E04" w:rsidR="00DB6F1C" w:rsidRPr="005019CE" w:rsidRDefault="00DB6F1C" w:rsidP="00114DEB">
      <w:pPr>
        <w:pStyle w:val="Akapitzlist"/>
        <w:numPr>
          <w:ilvl w:val="0"/>
          <w:numId w:val="29"/>
        </w:numPr>
        <w:spacing w:line="276" w:lineRule="auto"/>
        <w:ind w:hanging="273"/>
        <w:jc w:val="both"/>
        <w:rPr>
          <w:rFonts w:ascii="Arial" w:hAnsi="Arial" w:cs="Arial"/>
          <w:sz w:val="20"/>
          <w:szCs w:val="20"/>
        </w:rPr>
      </w:pPr>
      <w:r w:rsidRPr="005019CE">
        <w:rPr>
          <w:rFonts w:ascii="Arial" w:hAnsi="Arial" w:cs="Arial"/>
          <w:sz w:val="20"/>
          <w:szCs w:val="20"/>
        </w:rPr>
        <w:t>Zamawiający zastrzega prawo do nieudostępnienia danej części przestrzeni lub ograniczenia możliwości wykonywania uciążliwych prac i transportu materiałów do miejsca prowadzenia Robót ze względu na trwające w CNK wydarzenia.</w:t>
      </w:r>
    </w:p>
    <w:p w14:paraId="34532DBC" w14:textId="1D7C2849" w:rsidR="00DF452C" w:rsidRPr="005019CE" w:rsidRDefault="00DF452C" w:rsidP="00114DEB">
      <w:pPr>
        <w:pStyle w:val="Akapitzlist"/>
        <w:numPr>
          <w:ilvl w:val="0"/>
          <w:numId w:val="29"/>
        </w:numPr>
        <w:autoSpaceDE w:val="0"/>
        <w:autoSpaceDN w:val="0"/>
        <w:adjustRightInd w:val="0"/>
        <w:spacing w:after="0" w:line="276" w:lineRule="auto"/>
        <w:ind w:hanging="273"/>
        <w:jc w:val="both"/>
        <w:rPr>
          <w:rFonts w:ascii="Arial" w:hAnsi="Arial" w:cs="Arial"/>
          <w:sz w:val="20"/>
          <w:szCs w:val="20"/>
        </w:rPr>
      </w:pPr>
      <w:r w:rsidRPr="005019CE">
        <w:rPr>
          <w:rFonts w:ascii="Arial" w:hAnsi="Arial" w:cs="Arial"/>
          <w:sz w:val="20"/>
          <w:szCs w:val="20"/>
        </w:rPr>
        <w:t xml:space="preserve">Jeżeli faktyczny postęp Robót z przyczyn leżących po stronie Wykonawcy będzie obiektywnie zagrażał terminowi zakończenia realizacji Przedmiotu Zamówienia, jeżeli zajdzie ryzyko, że Wykonawca z przyczyn leżących po jego stronie nie dotrzyma terminu określonego w Umowie lub </w:t>
      </w:r>
      <w:r w:rsidR="005362F4" w:rsidRPr="005019CE">
        <w:rPr>
          <w:rFonts w:ascii="Arial" w:hAnsi="Arial" w:cs="Arial"/>
          <w:sz w:val="20"/>
          <w:szCs w:val="20"/>
        </w:rPr>
        <w:t>H</w:t>
      </w:r>
      <w:r w:rsidRPr="005019CE">
        <w:rPr>
          <w:rFonts w:ascii="Arial" w:hAnsi="Arial" w:cs="Arial"/>
          <w:sz w:val="20"/>
          <w:szCs w:val="20"/>
        </w:rPr>
        <w:t>armonogramie lub zajdą inne istotne odstępstwa od przyjętych ustaleń, Wykonawca na żądanie Zamawiającego albo z własnej inicjatywy niezwłocznie, nie później niż w terminie 3 (słownie: trzech) dni roboczych przedstawi Zamawiającemu do zatwierdzenia projekt programu naprawczego.</w:t>
      </w:r>
    </w:p>
    <w:p w14:paraId="36CCF4A1" w14:textId="6EC35424" w:rsidR="00DF452C" w:rsidRPr="005019CE" w:rsidRDefault="00DF452C" w:rsidP="00114DEB">
      <w:pPr>
        <w:pStyle w:val="Akapitzlist"/>
        <w:numPr>
          <w:ilvl w:val="0"/>
          <w:numId w:val="29"/>
        </w:numPr>
        <w:autoSpaceDE w:val="0"/>
        <w:autoSpaceDN w:val="0"/>
        <w:adjustRightInd w:val="0"/>
        <w:spacing w:after="0" w:line="276" w:lineRule="auto"/>
        <w:ind w:hanging="273"/>
        <w:jc w:val="both"/>
        <w:rPr>
          <w:rFonts w:ascii="Arial" w:hAnsi="Arial" w:cs="Arial"/>
          <w:sz w:val="20"/>
          <w:szCs w:val="20"/>
        </w:rPr>
      </w:pPr>
      <w:r w:rsidRPr="005019CE">
        <w:rPr>
          <w:rFonts w:ascii="Arial" w:hAnsi="Arial" w:cs="Arial"/>
          <w:sz w:val="20"/>
          <w:szCs w:val="20"/>
        </w:rPr>
        <w:t>Program naprawczy powinien przewidywać reorganizację sposobu realizacji Przedmiotu Zamówienia poprzez zwiększenie zaangażowania sprzętu, personelu, Podwykonawców lub zasobów finansowych Wykonawcy w celu wykonania niezrealizowanych terminowo elementów. Wykonawcy nie przysługuje z tego tytułu dodatkowe wynagrodzenie.</w:t>
      </w:r>
    </w:p>
    <w:p w14:paraId="479F44EB" w14:textId="1E7A163D" w:rsidR="00DF452C" w:rsidRPr="005019CE" w:rsidRDefault="00DF452C" w:rsidP="00114DEB">
      <w:pPr>
        <w:pStyle w:val="Akapitzlist"/>
        <w:numPr>
          <w:ilvl w:val="0"/>
          <w:numId w:val="29"/>
        </w:numPr>
        <w:autoSpaceDE w:val="0"/>
        <w:autoSpaceDN w:val="0"/>
        <w:adjustRightInd w:val="0"/>
        <w:spacing w:after="0" w:line="276" w:lineRule="auto"/>
        <w:ind w:hanging="273"/>
        <w:jc w:val="both"/>
        <w:rPr>
          <w:rFonts w:ascii="Arial" w:hAnsi="Arial" w:cs="Arial"/>
          <w:sz w:val="20"/>
          <w:szCs w:val="20"/>
        </w:rPr>
      </w:pPr>
      <w:r w:rsidRPr="005019CE">
        <w:rPr>
          <w:rFonts w:ascii="Arial" w:hAnsi="Arial" w:cs="Arial"/>
          <w:sz w:val="20"/>
          <w:szCs w:val="20"/>
        </w:rPr>
        <w:t xml:space="preserve">Jeżeli przyczyna zagrożenia dotrzymania terminu zakończenia realizacji Przedmiotu Zamówienia wynika z winy Wykonawcy, Wykonawca nie jest uprawniony do wystąpienia do Zamawiającego </w:t>
      </w:r>
      <w:r w:rsidR="005362F4" w:rsidRPr="005019CE">
        <w:rPr>
          <w:rFonts w:ascii="Arial" w:hAnsi="Arial" w:cs="Arial"/>
          <w:sz w:val="20"/>
          <w:szCs w:val="20"/>
        </w:rPr>
        <w:t xml:space="preserve">o </w:t>
      </w:r>
      <w:r w:rsidRPr="005019CE">
        <w:rPr>
          <w:rFonts w:ascii="Arial" w:hAnsi="Arial" w:cs="Arial"/>
          <w:sz w:val="20"/>
          <w:szCs w:val="20"/>
        </w:rPr>
        <w:t>zwrot poniesionych dodatkowych kosztów.</w:t>
      </w:r>
    </w:p>
    <w:bookmarkEnd w:id="2"/>
    <w:p w14:paraId="2AC1B616" w14:textId="77777777" w:rsidR="00FB2BE5" w:rsidRPr="005019CE" w:rsidRDefault="00FB2BE5" w:rsidP="00C44A76">
      <w:pPr>
        <w:widowControl w:val="0"/>
        <w:suppressAutoHyphens/>
        <w:spacing w:after="0" w:line="276" w:lineRule="auto"/>
        <w:jc w:val="both"/>
        <w:rPr>
          <w:rFonts w:ascii="Arial" w:hAnsi="Arial" w:cs="Arial"/>
          <w:sz w:val="20"/>
          <w:szCs w:val="20"/>
        </w:rPr>
      </w:pPr>
    </w:p>
    <w:p w14:paraId="56F74D1B" w14:textId="24FA3291" w:rsidR="00FB2BE5" w:rsidRPr="005019CE" w:rsidRDefault="00FB2BE5" w:rsidP="00C44A76">
      <w:pPr>
        <w:widowControl w:val="0"/>
        <w:suppressAutoHyphens/>
        <w:spacing w:after="0" w:line="276" w:lineRule="auto"/>
        <w:ind w:left="426" w:hanging="426"/>
        <w:jc w:val="center"/>
        <w:rPr>
          <w:rFonts w:ascii="Arial" w:hAnsi="Arial" w:cs="Arial"/>
          <w:b/>
          <w:bCs/>
          <w:sz w:val="20"/>
          <w:szCs w:val="20"/>
        </w:rPr>
      </w:pPr>
      <w:r w:rsidRPr="005019CE">
        <w:rPr>
          <w:rFonts w:ascii="Arial" w:hAnsi="Arial" w:cs="Arial"/>
          <w:b/>
          <w:bCs/>
          <w:sz w:val="20"/>
          <w:szCs w:val="20"/>
        </w:rPr>
        <w:t xml:space="preserve">§ </w:t>
      </w:r>
      <w:r w:rsidR="00EA526F" w:rsidRPr="005019CE">
        <w:rPr>
          <w:rFonts w:ascii="Arial" w:hAnsi="Arial" w:cs="Arial"/>
          <w:b/>
          <w:bCs/>
          <w:sz w:val="20"/>
          <w:szCs w:val="20"/>
        </w:rPr>
        <w:t>6</w:t>
      </w:r>
    </w:p>
    <w:p w14:paraId="6855EB4F" w14:textId="77777777" w:rsidR="00FB2BE5" w:rsidRPr="005019CE" w:rsidRDefault="00FB2BE5" w:rsidP="00C44A76">
      <w:pPr>
        <w:widowControl w:val="0"/>
        <w:suppressAutoHyphens/>
        <w:spacing w:after="0" w:line="276" w:lineRule="auto"/>
        <w:ind w:left="426" w:hanging="426"/>
        <w:jc w:val="center"/>
        <w:rPr>
          <w:rFonts w:ascii="Arial" w:hAnsi="Arial" w:cs="Arial"/>
          <w:b/>
          <w:bCs/>
          <w:sz w:val="20"/>
          <w:szCs w:val="20"/>
        </w:rPr>
      </w:pPr>
      <w:r w:rsidRPr="005019CE">
        <w:rPr>
          <w:rFonts w:ascii="Arial" w:hAnsi="Arial" w:cs="Arial"/>
          <w:b/>
          <w:bCs/>
          <w:sz w:val="20"/>
          <w:szCs w:val="20"/>
        </w:rPr>
        <w:t>Odbiory</w:t>
      </w:r>
    </w:p>
    <w:p w14:paraId="4331221F" w14:textId="77777777" w:rsidR="00FB2BE5" w:rsidRPr="005019CE" w:rsidRDefault="00FB2BE5" w:rsidP="00114DEB">
      <w:pPr>
        <w:pStyle w:val="Akapitzlist"/>
        <w:widowControl w:val="0"/>
        <w:numPr>
          <w:ilvl w:val="0"/>
          <w:numId w:val="27"/>
        </w:numPr>
        <w:suppressAutoHyphens/>
        <w:spacing w:before="120" w:after="0" w:line="240" w:lineRule="auto"/>
        <w:ind w:left="357" w:hanging="357"/>
        <w:contextualSpacing w:val="0"/>
        <w:jc w:val="both"/>
        <w:rPr>
          <w:rFonts w:ascii="Arial" w:hAnsi="Arial" w:cs="Arial"/>
          <w:sz w:val="20"/>
          <w:szCs w:val="20"/>
        </w:rPr>
      </w:pPr>
      <w:r w:rsidRPr="005019CE">
        <w:rPr>
          <w:rFonts w:ascii="Arial" w:hAnsi="Arial" w:cs="Arial"/>
          <w:sz w:val="20"/>
          <w:szCs w:val="20"/>
        </w:rPr>
        <w:t>Strony dokonają następujących odbiorów Przedmiotu Umowy:</w:t>
      </w:r>
    </w:p>
    <w:p w14:paraId="4EF6D2BB" w14:textId="77777777" w:rsidR="00FB2BE5" w:rsidRPr="005019CE" w:rsidRDefault="00FB2BE5" w:rsidP="00114DEB">
      <w:pPr>
        <w:pStyle w:val="Akapitzlist"/>
        <w:widowControl w:val="0"/>
        <w:numPr>
          <w:ilvl w:val="1"/>
          <w:numId w:val="27"/>
        </w:numPr>
        <w:suppressAutoHyphens/>
        <w:spacing w:before="120" w:after="0" w:line="240" w:lineRule="auto"/>
        <w:ind w:left="714" w:hanging="357"/>
        <w:contextualSpacing w:val="0"/>
        <w:jc w:val="both"/>
        <w:rPr>
          <w:rFonts w:ascii="Arial" w:hAnsi="Arial" w:cs="Arial"/>
          <w:sz w:val="20"/>
          <w:szCs w:val="20"/>
        </w:rPr>
      </w:pPr>
      <w:r w:rsidRPr="005019CE">
        <w:rPr>
          <w:rFonts w:ascii="Arial" w:hAnsi="Arial" w:cs="Arial"/>
          <w:sz w:val="20"/>
          <w:szCs w:val="20"/>
        </w:rPr>
        <w:t>odbiorów robót zanikających lub ulegających zakryciu;</w:t>
      </w:r>
    </w:p>
    <w:p w14:paraId="6DFF371B" w14:textId="7FCF4A65" w:rsidR="00FB2BE5" w:rsidRPr="005019CE" w:rsidRDefault="00FB2BE5" w:rsidP="00114DEB">
      <w:pPr>
        <w:pStyle w:val="Akapitzlist"/>
        <w:widowControl w:val="0"/>
        <w:numPr>
          <w:ilvl w:val="1"/>
          <w:numId w:val="27"/>
        </w:numPr>
        <w:suppressAutoHyphens/>
        <w:spacing w:before="120" w:after="0" w:line="240" w:lineRule="auto"/>
        <w:ind w:left="714" w:hanging="357"/>
        <w:contextualSpacing w:val="0"/>
        <w:jc w:val="both"/>
        <w:rPr>
          <w:rFonts w:ascii="Arial" w:hAnsi="Arial" w:cs="Arial"/>
          <w:sz w:val="20"/>
          <w:szCs w:val="20"/>
        </w:rPr>
      </w:pPr>
      <w:r w:rsidRPr="005019CE">
        <w:rPr>
          <w:rFonts w:ascii="Arial" w:hAnsi="Arial" w:cs="Arial"/>
          <w:sz w:val="20"/>
          <w:szCs w:val="20"/>
        </w:rPr>
        <w:lastRenderedPageBreak/>
        <w:t xml:space="preserve">odbiorów częściowych, które zostaną dokonane po wykonaniu </w:t>
      </w:r>
      <w:r w:rsidR="000E5CF0" w:rsidRPr="005019CE">
        <w:rPr>
          <w:rFonts w:ascii="Arial" w:hAnsi="Arial" w:cs="Arial"/>
          <w:sz w:val="20"/>
          <w:szCs w:val="20"/>
        </w:rPr>
        <w:t xml:space="preserve">poszczególnych </w:t>
      </w:r>
      <w:r w:rsidRPr="005019CE">
        <w:rPr>
          <w:rFonts w:ascii="Arial" w:hAnsi="Arial" w:cs="Arial"/>
          <w:sz w:val="20"/>
          <w:szCs w:val="20"/>
        </w:rPr>
        <w:t>stref wyodrębnionych w OPZ i Harmonogramie;</w:t>
      </w:r>
    </w:p>
    <w:p w14:paraId="72F20B94" w14:textId="77777777" w:rsidR="00FB2BE5" w:rsidRPr="005019CE" w:rsidRDefault="00FB2BE5" w:rsidP="00114DEB">
      <w:pPr>
        <w:pStyle w:val="Akapitzlist"/>
        <w:widowControl w:val="0"/>
        <w:numPr>
          <w:ilvl w:val="1"/>
          <w:numId w:val="27"/>
        </w:numPr>
        <w:suppressAutoHyphens/>
        <w:spacing w:before="120" w:after="0" w:line="240" w:lineRule="auto"/>
        <w:ind w:left="714" w:hanging="357"/>
        <w:contextualSpacing w:val="0"/>
        <w:jc w:val="both"/>
        <w:rPr>
          <w:rFonts w:ascii="Arial" w:hAnsi="Arial" w:cs="Arial"/>
          <w:sz w:val="20"/>
          <w:szCs w:val="20"/>
        </w:rPr>
      </w:pPr>
      <w:r w:rsidRPr="005019CE">
        <w:rPr>
          <w:rFonts w:ascii="Arial" w:hAnsi="Arial" w:cs="Arial"/>
          <w:sz w:val="20"/>
          <w:szCs w:val="20"/>
        </w:rPr>
        <w:t xml:space="preserve">odbioru końcowego, który zostanie dokonany po zakończeniu realizacji wszystkich Robót oraz zakończeniu procedur rozruchowych i testowych wszystkich instalacji, urządzeń i systemów. </w:t>
      </w:r>
    </w:p>
    <w:p w14:paraId="4AB327DF" w14:textId="45362923" w:rsidR="00FB2BE5" w:rsidRPr="005019CE" w:rsidRDefault="00FB2BE5" w:rsidP="00114DEB">
      <w:pPr>
        <w:pStyle w:val="Akapitzlist"/>
        <w:widowControl w:val="0"/>
        <w:numPr>
          <w:ilvl w:val="0"/>
          <w:numId w:val="27"/>
        </w:numPr>
        <w:suppressAutoHyphens/>
        <w:spacing w:before="120" w:after="0" w:line="240" w:lineRule="auto"/>
        <w:ind w:left="357" w:hanging="357"/>
        <w:contextualSpacing w:val="0"/>
        <w:jc w:val="both"/>
        <w:rPr>
          <w:rFonts w:ascii="Arial" w:hAnsi="Arial" w:cs="Arial"/>
          <w:sz w:val="20"/>
          <w:szCs w:val="20"/>
        </w:rPr>
      </w:pPr>
      <w:r w:rsidRPr="005019CE">
        <w:rPr>
          <w:rFonts w:ascii="Arial" w:hAnsi="Arial" w:cs="Arial"/>
          <w:sz w:val="20"/>
          <w:szCs w:val="20"/>
        </w:rPr>
        <w:t xml:space="preserve">Wszystkie koszty związane z odbiorami </w:t>
      </w:r>
      <w:r w:rsidR="00AD5ADF" w:rsidRPr="005019CE">
        <w:rPr>
          <w:rFonts w:ascii="Arial" w:hAnsi="Arial" w:cs="Arial"/>
          <w:sz w:val="20"/>
          <w:szCs w:val="20"/>
        </w:rPr>
        <w:t>uwzględnione są w wynagrodzeniu</w:t>
      </w:r>
      <w:r w:rsidRPr="005019CE">
        <w:rPr>
          <w:rFonts w:ascii="Arial" w:hAnsi="Arial" w:cs="Arial"/>
          <w:sz w:val="20"/>
          <w:szCs w:val="20"/>
        </w:rPr>
        <w:t xml:space="preserve"> Wykonawcy.</w:t>
      </w:r>
    </w:p>
    <w:p w14:paraId="7C2DD753" w14:textId="20A1B994" w:rsidR="00A87B87" w:rsidRPr="005019CE" w:rsidRDefault="00A87B87" w:rsidP="00114DEB">
      <w:pPr>
        <w:pStyle w:val="Akapitzlist"/>
        <w:widowControl w:val="0"/>
        <w:numPr>
          <w:ilvl w:val="0"/>
          <w:numId w:val="27"/>
        </w:numPr>
        <w:suppressAutoHyphens/>
        <w:spacing w:before="120" w:after="0" w:line="240" w:lineRule="auto"/>
        <w:ind w:left="357" w:hanging="357"/>
        <w:contextualSpacing w:val="0"/>
        <w:jc w:val="both"/>
        <w:rPr>
          <w:rFonts w:ascii="Arial" w:hAnsi="Arial" w:cs="Arial"/>
          <w:sz w:val="20"/>
          <w:szCs w:val="20"/>
        </w:rPr>
      </w:pPr>
      <w:r w:rsidRPr="005019CE">
        <w:rPr>
          <w:rFonts w:ascii="Arial" w:hAnsi="Arial" w:cs="Arial"/>
          <w:sz w:val="20"/>
          <w:szCs w:val="20"/>
        </w:rPr>
        <w:t>Strony ustalają następujące zasady dokonywania odbiorów.</w:t>
      </w:r>
    </w:p>
    <w:p w14:paraId="43D292A1" w14:textId="278B212A" w:rsidR="0031349C" w:rsidRPr="005019CE" w:rsidRDefault="00A87B87" w:rsidP="00114DEB">
      <w:pPr>
        <w:pStyle w:val="Akapitzlist"/>
        <w:widowControl w:val="0"/>
        <w:numPr>
          <w:ilvl w:val="1"/>
          <w:numId w:val="27"/>
        </w:numPr>
        <w:suppressAutoHyphens/>
        <w:spacing w:before="120" w:after="0" w:line="240" w:lineRule="auto"/>
        <w:ind w:left="717"/>
        <w:contextualSpacing w:val="0"/>
        <w:jc w:val="both"/>
        <w:rPr>
          <w:rFonts w:ascii="Arial" w:hAnsi="Arial" w:cs="Arial"/>
          <w:sz w:val="20"/>
          <w:szCs w:val="20"/>
        </w:rPr>
      </w:pPr>
      <w:r w:rsidRPr="005019CE">
        <w:rPr>
          <w:rFonts w:ascii="Arial" w:hAnsi="Arial" w:cs="Arial"/>
          <w:sz w:val="20"/>
          <w:szCs w:val="20"/>
        </w:rPr>
        <w:t>Każdy o</w:t>
      </w:r>
      <w:r w:rsidR="0031349C" w:rsidRPr="005019CE">
        <w:rPr>
          <w:rFonts w:ascii="Arial" w:hAnsi="Arial" w:cs="Arial"/>
          <w:sz w:val="20"/>
          <w:szCs w:val="20"/>
        </w:rPr>
        <w:t>dbiór jest przeprowadzany przez komisję odbiorową powołaną przez Zamawiającego. W skład komisji wchodzą</w:t>
      </w:r>
      <w:r w:rsidR="00AD5ADF" w:rsidRPr="005019CE">
        <w:rPr>
          <w:rFonts w:ascii="Arial" w:hAnsi="Arial" w:cs="Arial"/>
          <w:sz w:val="20"/>
          <w:szCs w:val="20"/>
        </w:rPr>
        <w:t xml:space="preserve"> </w:t>
      </w:r>
      <w:r w:rsidR="0031349C" w:rsidRPr="005019CE">
        <w:rPr>
          <w:rFonts w:ascii="Arial" w:hAnsi="Arial" w:cs="Arial"/>
          <w:sz w:val="20"/>
          <w:szCs w:val="20"/>
        </w:rPr>
        <w:t>przedstawiciel</w:t>
      </w:r>
      <w:r w:rsidR="00AD5ADF" w:rsidRPr="005019CE">
        <w:rPr>
          <w:rFonts w:ascii="Arial" w:hAnsi="Arial" w:cs="Arial"/>
          <w:sz w:val="20"/>
          <w:szCs w:val="20"/>
        </w:rPr>
        <w:t>e</w:t>
      </w:r>
      <w:r w:rsidR="0031349C" w:rsidRPr="005019CE">
        <w:rPr>
          <w:rFonts w:ascii="Arial" w:hAnsi="Arial" w:cs="Arial"/>
          <w:sz w:val="20"/>
          <w:szCs w:val="20"/>
        </w:rPr>
        <w:t xml:space="preserve"> Zamawiającego, </w:t>
      </w:r>
      <w:r w:rsidR="00D62015" w:rsidRPr="005019CE">
        <w:rPr>
          <w:rFonts w:ascii="Arial" w:hAnsi="Arial" w:cs="Arial"/>
          <w:sz w:val="20"/>
          <w:szCs w:val="20"/>
        </w:rPr>
        <w:t>p</w:t>
      </w:r>
      <w:r w:rsidR="0031349C" w:rsidRPr="005019CE">
        <w:rPr>
          <w:rFonts w:ascii="Arial" w:hAnsi="Arial" w:cs="Arial"/>
          <w:sz w:val="20"/>
          <w:szCs w:val="20"/>
        </w:rPr>
        <w:t>rzedstawiciel</w:t>
      </w:r>
      <w:r w:rsidR="00AD5ADF" w:rsidRPr="005019CE">
        <w:rPr>
          <w:rFonts w:ascii="Arial" w:hAnsi="Arial" w:cs="Arial"/>
          <w:sz w:val="20"/>
          <w:szCs w:val="20"/>
        </w:rPr>
        <w:t>e</w:t>
      </w:r>
      <w:r w:rsidR="0031349C" w:rsidRPr="005019CE">
        <w:rPr>
          <w:rFonts w:ascii="Arial" w:hAnsi="Arial" w:cs="Arial"/>
          <w:sz w:val="20"/>
          <w:szCs w:val="20"/>
        </w:rPr>
        <w:t xml:space="preserve"> Wykonawcy</w:t>
      </w:r>
      <w:r w:rsidR="00066DDF" w:rsidRPr="005019CE">
        <w:rPr>
          <w:rFonts w:ascii="Arial" w:hAnsi="Arial" w:cs="Arial"/>
          <w:sz w:val="20"/>
          <w:szCs w:val="20"/>
        </w:rPr>
        <w:t xml:space="preserve"> </w:t>
      </w:r>
      <w:r w:rsidR="0031349C" w:rsidRPr="005019CE">
        <w:rPr>
          <w:rFonts w:ascii="Arial" w:hAnsi="Arial" w:cs="Arial"/>
          <w:sz w:val="20"/>
          <w:szCs w:val="20"/>
        </w:rPr>
        <w:t>oraz inne osoby powołane do Komisji przez</w:t>
      </w:r>
      <w:r w:rsidR="00AD5ADF" w:rsidRPr="005019CE">
        <w:rPr>
          <w:rFonts w:ascii="Arial" w:hAnsi="Arial" w:cs="Arial"/>
          <w:sz w:val="20"/>
          <w:szCs w:val="20"/>
        </w:rPr>
        <w:t xml:space="preserve"> </w:t>
      </w:r>
      <w:r w:rsidR="0031349C" w:rsidRPr="005019CE">
        <w:rPr>
          <w:rFonts w:ascii="Arial" w:hAnsi="Arial" w:cs="Arial"/>
          <w:sz w:val="20"/>
          <w:szCs w:val="20"/>
        </w:rPr>
        <w:t xml:space="preserve">Zamawiającego, których udział w odbiorze jest </w:t>
      </w:r>
      <w:r w:rsidR="00AD5ADF" w:rsidRPr="005019CE">
        <w:rPr>
          <w:rFonts w:ascii="Arial" w:hAnsi="Arial" w:cs="Arial"/>
          <w:sz w:val="20"/>
          <w:szCs w:val="20"/>
        </w:rPr>
        <w:t xml:space="preserve">uzasadniony, </w:t>
      </w:r>
      <w:r w:rsidR="0031349C" w:rsidRPr="005019CE">
        <w:rPr>
          <w:rFonts w:ascii="Arial" w:hAnsi="Arial" w:cs="Arial"/>
          <w:sz w:val="20"/>
          <w:szCs w:val="20"/>
        </w:rPr>
        <w:t>wymagany przepisami oraz przedstawicieli producentów urządzeń,</w:t>
      </w:r>
      <w:r w:rsidR="00AD5ADF" w:rsidRPr="005019CE">
        <w:rPr>
          <w:rFonts w:ascii="Arial" w:hAnsi="Arial" w:cs="Arial"/>
          <w:sz w:val="20"/>
          <w:szCs w:val="20"/>
        </w:rPr>
        <w:t xml:space="preserve"> </w:t>
      </w:r>
      <w:r w:rsidR="0031349C" w:rsidRPr="005019CE">
        <w:rPr>
          <w:rFonts w:ascii="Arial" w:hAnsi="Arial" w:cs="Arial"/>
          <w:sz w:val="20"/>
          <w:szCs w:val="20"/>
        </w:rPr>
        <w:t>których obecność jest wymagana do zachowania przez Zamawiającego uprawnień z tytułu gwarancji na Przedmiot Zamówienia.</w:t>
      </w:r>
    </w:p>
    <w:p w14:paraId="4D473845" w14:textId="3D1504EF" w:rsidR="009825BF" w:rsidRPr="005019CE" w:rsidRDefault="009825BF" w:rsidP="00114DEB">
      <w:pPr>
        <w:pStyle w:val="Akapitzlist"/>
        <w:widowControl w:val="0"/>
        <w:numPr>
          <w:ilvl w:val="1"/>
          <w:numId w:val="27"/>
        </w:numPr>
        <w:suppressAutoHyphens/>
        <w:spacing w:before="120" w:after="0" w:line="240" w:lineRule="auto"/>
        <w:ind w:left="717"/>
        <w:contextualSpacing w:val="0"/>
        <w:jc w:val="both"/>
        <w:rPr>
          <w:rFonts w:ascii="Arial" w:hAnsi="Arial" w:cs="Arial"/>
          <w:sz w:val="20"/>
          <w:szCs w:val="20"/>
        </w:rPr>
      </w:pPr>
      <w:r w:rsidRPr="005019CE">
        <w:rPr>
          <w:rFonts w:ascii="Arial" w:hAnsi="Arial" w:cs="Arial"/>
          <w:sz w:val="20"/>
          <w:szCs w:val="20"/>
        </w:rPr>
        <w:t xml:space="preserve">O gotowości </w:t>
      </w:r>
      <w:r w:rsidR="00006E8E" w:rsidRPr="005019CE">
        <w:rPr>
          <w:rFonts w:ascii="Arial" w:hAnsi="Arial" w:cs="Arial"/>
          <w:sz w:val="20"/>
          <w:szCs w:val="20"/>
        </w:rPr>
        <w:t xml:space="preserve">do odbioru </w:t>
      </w:r>
      <w:r w:rsidRPr="005019CE">
        <w:rPr>
          <w:rFonts w:ascii="Arial" w:hAnsi="Arial" w:cs="Arial"/>
          <w:sz w:val="20"/>
          <w:szCs w:val="20"/>
        </w:rPr>
        <w:t>Robót Wykonawca powiadamia Zamawiającego w formie</w:t>
      </w:r>
      <w:r w:rsidR="00AD5ADF" w:rsidRPr="005019CE">
        <w:rPr>
          <w:rFonts w:ascii="Arial" w:hAnsi="Arial" w:cs="Arial"/>
          <w:sz w:val="20"/>
          <w:szCs w:val="20"/>
        </w:rPr>
        <w:t xml:space="preserve"> p</w:t>
      </w:r>
      <w:r w:rsidRPr="005019CE">
        <w:rPr>
          <w:rFonts w:ascii="Arial" w:hAnsi="Arial" w:cs="Arial"/>
          <w:sz w:val="20"/>
          <w:szCs w:val="20"/>
        </w:rPr>
        <w:t>isemnej</w:t>
      </w:r>
      <w:r w:rsidR="0031349C" w:rsidRPr="005019CE">
        <w:rPr>
          <w:rFonts w:ascii="Arial" w:hAnsi="Arial" w:cs="Arial"/>
          <w:sz w:val="20"/>
          <w:szCs w:val="20"/>
        </w:rPr>
        <w:t xml:space="preserve"> lub elektronicznej</w:t>
      </w:r>
      <w:r w:rsidRPr="005019CE">
        <w:rPr>
          <w:rFonts w:ascii="Arial" w:hAnsi="Arial" w:cs="Arial"/>
          <w:sz w:val="20"/>
          <w:szCs w:val="20"/>
        </w:rPr>
        <w:t>.</w:t>
      </w:r>
    </w:p>
    <w:p w14:paraId="6C518768" w14:textId="4D739F11" w:rsidR="00006E8E" w:rsidRPr="005019CE" w:rsidRDefault="009825BF" w:rsidP="00CD370B">
      <w:pPr>
        <w:pStyle w:val="Akapitzlist"/>
        <w:widowControl w:val="0"/>
        <w:numPr>
          <w:ilvl w:val="1"/>
          <w:numId w:val="27"/>
        </w:numPr>
        <w:suppressAutoHyphens/>
        <w:spacing w:before="120" w:after="0" w:line="276" w:lineRule="auto"/>
        <w:ind w:left="717"/>
        <w:jc w:val="both"/>
        <w:rPr>
          <w:rFonts w:ascii="Arial" w:hAnsi="Arial" w:cs="Arial"/>
          <w:sz w:val="20"/>
          <w:szCs w:val="20"/>
        </w:rPr>
      </w:pPr>
      <w:r w:rsidRPr="005019CE">
        <w:rPr>
          <w:rFonts w:ascii="Arial" w:hAnsi="Arial" w:cs="Arial"/>
          <w:sz w:val="20"/>
          <w:szCs w:val="20"/>
        </w:rPr>
        <w:t xml:space="preserve">Zgłoszenie gotowości do odbioru </w:t>
      </w:r>
      <w:r w:rsidR="00AD5ADF" w:rsidRPr="005019CE">
        <w:rPr>
          <w:rFonts w:ascii="Arial" w:hAnsi="Arial" w:cs="Arial"/>
          <w:sz w:val="20"/>
          <w:szCs w:val="20"/>
        </w:rPr>
        <w:t>pow</w:t>
      </w:r>
      <w:r w:rsidRPr="005019CE">
        <w:rPr>
          <w:rFonts w:ascii="Arial" w:hAnsi="Arial" w:cs="Arial"/>
          <w:sz w:val="20"/>
          <w:szCs w:val="20"/>
        </w:rPr>
        <w:t>inno zawierać następujące informacje:</w:t>
      </w:r>
      <w:r w:rsidR="001B5DDE" w:rsidRPr="005019CE">
        <w:rPr>
          <w:rFonts w:ascii="Arial" w:hAnsi="Arial" w:cs="Arial"/>
          <w:sz w:val="20"/>
          <w:szCs w:val="20"/>
        </w:rPr>
        <w:t xml:space="preserve"> </w:t>
      </w:r>
    </w:p>
    <w:p w14:paraId="4BD24F77" w14:textId="38F36409" w:rsidR="009825BF" w:rsidRPr="005019CE" w:rsidRDefault="00006E8E" w:rsidP="00114DEB">
      <w:pPr>
        <w:pStyle w:val="Akapitzlist"/>
        <w:widowControl w:val="0"/>
        <w:suppressAutoHyphens/>
        <w:spacing w:before="120" w:after="0" w:line="276" w:lineRule="auto"/>
        <w:ind w:left="993" w:hanging="284"/>
        <w:jc w:val="both"/>
        <w:rPr>
          <w:rFonts w:ascii="Arial" w:hAnsi="Arial" w:cs="Arial"/>
          <w:sz w:val="20"/>
          <w:szCs w:val="20"/>
        </w:rPr>
      </w:pPr>
      <w:r w:rsidRPr="005019CE">
        <w:rPr>
          <w:rFonts w:ascii="Arial" w:hAnsi="Arial" w:cs="Arial"/>
          <w:sz w:val="20"/>
          <w:szCs w:val="20"/>
        </w:rPr>
        <w:t xml:space="preserve">a) </w:t>
      </w:r>
      <w:r w:rsidR="009825BF" w:rsidRPr="005019CE">
        <w:rPr>
          <w:rFonts w:ascii="Arial" w:hAnsi="Arial" w:cs="Arial"/>
          <w:sz w:val="20"/>
          <w:szCs w:val="20"/>
        </w:rPr>
        <w:t>proponowany przez Wykonawcę termin odbioru, który nie może być krótszy niż 3 (słownie: trzy) dni robocze od</w:t>
      </w:r>
      <w:r w:rsidR="00AD5ADF" w:rsidRPr="005019CE">
        <w:rPr>
          <w:rFonts w:ascii="Arial" w:hAnsi="Arial" w:cs="Arial"/>
          <w:sz w:val="20"/>
          <w:szCs w:val="20"/>
        </w:rPr>
        <w:t xml:space="preserve"> </w:t>
      </w:r>
      <w:r w:rsidR="009825BF" w:rsidRPr="005019CE">
        <w:rPr>
          <w:rFonts w:ascii="Arial" w:hAnsi="Arial" w:cs="Arial"/>
          <w:sz w:val="20"/>
          <w:szCs w:val="20"/>
        </w:rPr>
        <w:t>dnia przesłania zgłoszenia gotowości do odbioru;</w:t>
      </w:r>
    </w:p>
    <w:p w14:paraId="3E34DE1C" w14:textId="5E9DBFB3" w:rsidR="001B5DDE" w:rsidRPr="005019CE" w:rsidRDefault="00006E8E" w:rsidP="00114DEB">
      <w:pPr>
        <w:pStyle w:val="Akapitzlist"/>
        <w:widowControl w:val="0"/>
        <w:suppressAutoHyphens/>
        <w:autoSpaceDE w:val="0"/>
        <w:autoSpaceDN w:val="0"/>
        <w:adjustRightInd w:val="0"/>
        <w:spacing w:before="120" w:after="0" w:line="276" w:lineRule="auto"/>
        <w:ind w:left="851" w:hanging="142"/>
        <w:jc w:val="both"/>
        <w:rPr>
          <w:rFonts w:ascii="Arial" w:hAnsi="Arial" w:cs="Arial"/>
          <w:sz w:val="20"/>
          <w:szCs w:val="20"/>
        </w:rPr>
      </w:pPr>
      <w:r w:rsidRPr="005019CE">
        <w:rPr>
          <w:rFonts w:ascii="Arial" w:hAnsi="Arial" w:cs="Arial"/>
          <w:sz w:val="20"/>
          <w:szCs w:val="20"/>
        </w:rPr>
        <w:t xml:space="preserve">b) </w:t>
      </w:r>
      <w:r w:rsidR="009825BF" w:rsidRPr="005019CE">
        <w:rPr>
          <w:rFonts w:ascii="Arial" w:hAnsi="Arial" w:cs="Arial"/>
          <w:sz w:val="20"/>
          <w:szCs w:val="20"/>
        </w:rPr>
        <w:t>wykaz Robót zgłoszonych do odbioru</w:t>
      </w:r>
      <w:r w:rsidR="001B5DDE" w:rsidRPr="005019CE">
        <w:rPr>
          <w:rFonts w:ascii="Arial" w:hAnsi="Arial" w:cs="Arial"/>
          <w:sz w:val="20"/>
          <w:szCs w:val="20"/>
        </w:rPr>
        <w:t>;</w:t>
      </w:r>
    </w:p>
    <w:p w14:paraId="7385500F" w14:textId="202E18F7" w:rsidR="009825BF" w:rsidRPr="005019CE" w:rsidRDefault="00006E8E" w:rsidP="00114DEB">
      <w:pPr>
        <w:pStyle w:val="Akapitzlist"/>
        <w:widowControl w:val="0"/>
        <w:suppressAutoHyphens/>
        <w:autoSpaceDE w:val="0"/>
        <w:autoSpaceDN w:val="0"/>
        <w:adjustRightInd w:val="0"/>
        <w:spacing w:before="120" w:after="0" w:line="276" w:lineRule="auto"/>
        <w:ind w:left="851" w:hanging="142"/>
        <w:jc w:val="both"/>
        <w:rPr>
          <w:rFonts w:ascii="Arial" w:hAnsi="Arial" w:cs="Arial"/>
          <w:sz w:val="20"/>
          <w:szCs w:val="20"/>
        </w:rPr>
      </w:pPr>
      <w:r w:rsidRPr="005019CE">
        <w:rPr>
          <w:rFonts w:ascii="Arial" w:hAnsi="Arial" w:cs="Arial"/>
          <w:sz w:val="20"/>
          <w:szCs w:val="20"/>
        </w:rPr>
        <w:t>c)</w:t>
      </w:r>
      <w:ins w:id="3" w:author="Małgorzata Szczygieł" w:date="2024-02-26T13:11:00Z">
        <w:r w:rsidR="00E95704" w:rsidRPr="005019CE">
          <w:rPr>
            <w:rFonts w:ascii="Arial" w:hAnsi="Arial" w:cs="Arial"/>
            <w:sz w:val="20"/>
            <w:szCs w:val="20"/>
          </w:rPr>
          <w:t xml:space="preserve"> </w:t>
        </w:r>
      </w:ins>
      <w:r w:rsidR="009825BF" w:rsidRPr="005019CE">
        <w:rPr>
          <w:rFonts w:ascii="Arial" w:hAnsi="Arial" w:cs="Arial"/>
          <w:sz w:val="20"/>
          <w:szCs w:val="20"/>
        </w:rPr>
        <w:t>podpis Kierownika Robót</w:t>
      </w:r>
      <w:r w:rsidR="00AD5ADF" w:rsidRPr="005019CE">
        <w:rPr>
          <w:rFonts w:ascii="Arial" w:hAnsi="Arial" w:cs="Arial"/>
          <w:sz w:val="20"/>
          <w:szCs w:val="20"/>
        </w:rPr>
        <w:t>.</w:t>
      </w:r>
    </w:p>
    <w:p w14:paraId="03C55FD5" w14:textId="02E88B37" w:rsidR="009825BF" w:rsidRPr="005019CE" w:rsidRDefault="009825BF" w:rsidP="00CD370B">
      <w:pPr>
        <w:autoSpaceDE w:val="0"/>
        <w:autoSpaceDN w:val="0"/>
        <w:adjustRightInd w:val="0"/>
        <w:spacing w:before="120" w:after="0" w:line="276" w:lineRule="auto"/>
        <w:ind w:left="142" w:hanging="284"/>
        <w:jc w:val="both"/>
        <w:rPr>
          <w:rFonts w:ascii="Arial" w:hAnsi="Arial" w:cs="Arial"/>
          <w:sz w:val="20"/>
          <w:szCs w:val="20"/>
        </w:rPr>
      </w:pPr>
      <w:r w:rsidRPr="005019CE">
        <w:rPr>
          <w:rFonts w:ascii="Arial" w:hAnsi="Arial" w:cs="Arial"/>
          <w:sz w:val="20"/>
          <w:szCs w:val="20"/>
        </w:rPr>
        <w:t xml:space="preserve">4. </w:t>
      </w:r>
      <w:r w:rsidR="001B5DDE" w:rsidRPr="005019CE">
        <w:rPr>
          <w:rFonts w:ascii="Arial" w:hAnsi="Arial" w:cs="Arial"/>
          <w:sz w:val="20"/>
          <w:szCs w:val="20"/>
        </w:rPr>
        <w:t>O</w:t>
      </w:r>
      <w:r w:rsidRPr="005019CE">
        <w:rPr>
          <w:rFonts w:ascii="Arial" w:hAnsi="Arial" w:cs="Arial"/>
          <w:sz w:val="20"/>
          <w:szCs w:val="20"/>
        </w:rPr>
        <w:t>dbiór Robót</w:t>
      </w:r>
      <w:r w:rsidR="001B5DDE" w:rsidRPr="005019CE">
        <w:rPr>
          <w:rFonts w:ascii="Arial" w:hAnsi="Arial" w:cs="Arial"/>
          <w:sz w:val="20"/>
          <w:szCs w:val="20"/>
        </w:rPr>
        <w:t xml:space="preserve"> zanikających lub ulegających zakryciu jak i odbiór Robót częściowych </w:t>
      </w:r>
      <w:r w:rsidRPr="005019CE">
        <w:rPr>
          <w:rFonts w:ascii="Arial" w:hAnsi="Arial" w:cs="Arial"/>
          <w:sz w:val="20"/>
          <w:szCs w:val="20"/>
        </w:rPr>
        <w:t xml:space="preserve"> jest dokonywany w czasie</w:t>
      </w:r>
      <w:r w:rsidR="00AD5ADF" w:rsidRPr="005019CE">
        <w:rPr>
          <w:rFonts w:ascii="Arial" w:hAnsi="Arial" w:cs="Arial"/>
          <w:sz w:val="20"/>
          <w:szCs w:val="20"/>
        </w:rPr>
        <w:t xml:space="preserve"> </w:t>
      </w:r>
      <w:r w:rsidRPr="005019CE">
        <w:rPr>
          <w:rFonts w:ascii="Arial" w:hAnsi="Arial" w:cs="Arial"/>
          <w:sz w:val="20"/>
          <w:szCs w:val="20"/>
        </w:rPr>
        <w:t>umożliwiającym wykonanie ewentualnych korekt i poprawek bez hamowania ogólnego postępu Robót.</w:t>
      </w:r>
    </w:p>
    <w:p w14:paraId="2249A876" w14:textId="0FAE0BB8" w:rsidR="009825BF" w:rsidRPr="005019CE" w:rsidRDefault="009825BF" w:rsidP="00CD370B">
      <w:pPr>
        <w:autoSpaceDE w:val="0"/>
        <w:autoSpaceDN w:val="0"/>
        <w:adjustRightInd w:val="0"/>
        <w:spacing w:before="120" w:after="0" w:line="276" w:lineRule="auto"/>
        <w:ind w:left="142" w:hanging="284"/>
        <w:jc w:val="both"/>
        <w:rPr>
          <w:rFonts w:ascii="Arial" w:hAnsi="Arial" w:cs="Arial"/>
          <w:sz w:val="20"/>
          <w:szCs w:val="20"/>
        </w:rPr>
      </w:pPr>
      <w:r w:rsidRPr="005019CE">
        <w:rPr>
          <w:rFonts w:ascii="Arial" w:hAnsi="Arial" w:cs="Arial"/>
          <w:sz w:val="20"/>
          <w:szCs w:val="20"/>
        </w:rPr>
        <w:t>5. Wykonanie Robót ocenia komisja</w:t>
      </w:r>
      <w:r w:rsidR="001B5DDE" w:rsidRPr="005019CE">
        <w:rPr>
          <w:rFonts w:ascii="Arial" w:hAnsi="Arial" w:cs="Arial"/>
          <w:sz w:val="20"/>
          <w:szCs w:val="20"/>
        </w:rPr>
        <w:t xml:space="preserve"> o której mowa w ust. 3 pkt 1)</w:t>
      </w:r>
      <w:r w:rsidRPr="005019CE">
        <w:rPr>
          <w:rFonts w:ascii="Arial" w:hAnsi="Arial" w:cs="Arial"/>
          <w:sz w:val="20"/>
          <w:szCs w:val="20"/>
        </w:rPr>
        <w:t xml:space="preserve">, </w:t>
      </w:r>
      <w:r w:rsidR="00AD5ADF" w:rsidRPr="005019CE">
        <w:rPr>
          <w:rFonts w:ascii="Arial" w:hAnsi="Arial" w:cs="Arial"/>
          <w:sz w:val="20"/>
          <w:szCs w:val="20"/>
        </w:rPr>
        <w:t>która</w:t>
      </w:r>
      <w:r w:rsidRPr="005019CE">
        <w:rPr>
          <w:rFonts w:ascii="Arial" w:hAnsi="Arial" w:cs="Arial"/>
          <w:sz w:val="20"/>
          <w:szCs w:val="20"/>
        </w:rPr>
        <w:t xml:space="preserve"> dokonuje oceny Robót na podstawie:</w:t>
      </w:r>
    </w:p>
    <w:p w14:paraId="7ED07787" w14:textId="3A7D4120" w:rsidR="009825BF" w:rsidRPr="005019CE" w:rsidRDefault="009825BF" w:rsidP="00CD370B">
      <w:pPr>
        <w:tabs>
          <w:tab w:val="left" w:pos="567"/>
        </w:tabs>
        <w:autoSpaceDE w:val="0"/>
        <w:autoSpaceDN w:val="0"/>
        <w:adjustRightInd w:val="0"/>
        <w:spacing w:before="120" w:after="0" w:line="276" w:lineRule="auto"/>
        <w:ind w:left="284" w:hanging="142"/>
        <w:jc w:val="both"/>
        <w:rPr>
          <w:rFonts w:ascii="Arial" w:hAnsi="Arial" w:cs="Arial"/>
          <w:sz w:val="20"/>
          <w:szCs w:val="20"/>
        </w:rPr>
      </w:pPr>
      <w:r w:rsidRPr="005019CE">
        <w:rPr>
          <w:rFonts w:ascii="Arial" w:hAnsi="Arial" w:cs="Arial"/>
          <w:sz w:val="20"/>
          <w:szCs w:val="20"/>
        </w:rPr>
        <w:t>1) oceny stanu faktycznego Robót;</w:t>
      </w:r>
    </w:p>
    <w:p w14:paraId="25656D45" w14:textId="07088DE3" w:rsidR="009825BF" w:rsidRPr="005019CE" w:rsidRDefault="009825BF" w:rsidP="00CD370B">
      <w:pPr>
        <w:tabs>
          <w:tab w:val="left" w:pos="567"/>
        </w:tabs>
        <w:autoSpaceDE w:val="0"/>
        <w:autoSpaceDN w:val="0"/>
        <w:adjustRightInd w:val="0"/>
        <w:spacing w:before="120" w:after="0" w:line="276" w:lineRule="auto"/>
        <w:ind w:left="284" w:hanging="142"/>
        <w:jc w:val="both"/>
        <w:rPr>
          <w:rFonts w:ascii="Arial" w:hAnsi="Arial" w:cs="Arial"/>
          <w:sz w:val="20"/>
          <w:szCs w:val="20"/>
        </w:rPr>
      </w:pPr>
      <w:r w:rsidRPr="005019CE">
        <w:rPr>
          <w:rFonts w:ascii="Arial" w:hAnsi="Arial" w:cs="Arial"/>
          <w:sz w:val="20"/>
          <w:szCs w:val="20"/>
        </w:rPr>
        <w:t>2) dostarczonych przez Wykonawcę lub Podwykonawców dokumentów potwierdzających jakość i zgodność</w:t>
      </w:r>
      <w:r w:rsidR="00AD5ADF" w:rsidRPr="005019CE">
        <w:rPr>
          <w:rFonts w:ascii="Arial" w:hAnsi="Arial" w:cs="Arial"/>
          <w:sz w:val="20"/>
          <w:szCs w:val="20"/>
        </w:rPr>
        <w:t xml:space="preserve"> </w:t>
      </w:r>
      <w:r w:rsidRPr="005019CE">
        <w:rPr>
          <w:rFonts w:ascii="Arial" w:hAnsi="Arial" w:cs="Arial"/>
          <w:sz w:val="20"/>
          <w:szCs w:val="20"/>
        </w:rPr>
        <w:t>wykonanych Robót</w:t>
      </w:r>
      <w:r w:rsidR="00186244" w:rsidRPr="005019CE">
        <w:rPr>
          <w:rFonts w:ascii="Arial" w:hAnsi="Arial" w:cs="Arial"/>
          <w:sz w:val="20"/>
          <w:szCs w:val="20"/>
        </w:rPr>
        <w:t xml:space="preserve">, </w:t>
      </w:r>
      <w:r w:rsidRPr="005019CE">
        <w:rPr>
          <w:rFonts w:ascii="Arial" w:hAnsi="Arial" w:cs="Arial"/>
          <w:sz w:val="20"/>
          <w:szCs w:val="20"/>
        </w:rPr>
        <w:t>takich jak: raporty z prób, inspekcji i badań,</w:t>
      </w:r>
      <w:r w:rsidR="00AD5ADF" w:rsidRPr="005019CE">
        <w:rPr>
          <w:rFonts w:ascii="Arial" w:hAnsi="Arial" w:cs="Arial"/>
          <w:sz w:val="20"/>
          <w:szCs w:val="20"/>
        </w:rPr>
        <w:t xml:space="preserve"> </w:t>
      </w:r>
      <w:r w:rsidRPr="005019CE">
        <w:rPr>
          <w:rFonts w:ascii="Arial" w:hAnsi="Arial" w:cs="Arial"/>
          <w:sz w:val="20"/>
          <w:szCs w:val="20"/>
        </w:rPr>
        <w:t>atesty, certyfikaty, świadectwa, oraz wszelkie inne dokumenty niezbędne dla zaakceptowania Robót</w:t>
      </w:r>
      <w:r w:rsidR="00186244" w:rsidRPr="005019CE">
        <w:rPr>
          <w:rFonts w:ascii="Arial" w:hAnsi="Arial" w:cs="Arial"/>
          <w:sz w:val="20"/>
          <w:szCs w:val="20"/>
        </w:rPr>
        <w:t>,</w:t>
      </w:r>
    </w:p>
    <w:p w14:paraId="3F1DA86A" w14:textId="77777777" w:rsidR="009825BF" w:rsidRPr="005019CE" w:rsidRDefault="009825BF" w:rsidP="00CD370B">
      <w:pPr>
        <w:tabs>
          <w:tab w:val="left" w:pos="567"/>
        </w:tabs>
        <w:autoSpaceDE w:val="0"/>
        <w:autoSpaceDN w:val="0"/>
        <w:adjustRightInd w:val="0"/>
        <w:spacing w:before="120" w:after="0" w:line="276" w:lineRule="auto"/>
        <w:ind w:left="284" w:hanging="142"/>
        <w:jc w:val="both"/>
        <w:rPr>
          <w:rFonts w:ascii="Arial" w:hAnsi="Arial" w:cs="Arial"/>
          <w:sz w:val="20"/>
          <w:szCs w:val="20"/>
        </w:rPr>
      </w:pPr>
      <w:r w:rsidRPr="005019CE">
        <w:rPr>
          <w:rFonts w:ascii="Arial" w:hAnsi="Arial" w:cs="Arial"/>
          <w:sz w:val="20"/>
          <w:szCs w:val="20"/>
        </w:rPr>
        <w:t>3) dokumentacji fotograficznej.</w:t>
      </w:r>
    </w:p>
    <w:p w14:paraId="5AE536C6" w14:textId="0A3D8928" w:rsidR="009825BF" w:rsidRPr="005019CE" w:rsidRDefault="009825BF"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 xml:space="preserve">6. </w:t>
      </w:r>
      <w:r w:rsidR="001B5DDE" w:rsidRPr="005019CE">
        <w:rPr>
          <w:rFonts w:ascii="Arial" w:hAnsi="Arial" w:cs="Arial"/>
          <w:sz w:val="20"/>
          <w:szCs w:val="20"/>
        </w:rPr>
        <w:t>Wykonawca przedłoży Zamawiającemu w dniu odbioru komplet dokumentów dotyczących odbieranych prac.</w:t>
      </w:r>
    </w:p>
    <w:p w14:paraId="5F09F8EE" w14:textId="2A489D55" w:rsidR="00FD0921" w:rsidRPr="005019CE" w:rsidRDefault="00FD092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7</w:t>
      </w:r>
      <w:r w:rsidR="00A87B87" w:rsidRPr="005019CE">
        <w:rPr>
          <w:rFonts w:ascii="Arial" w:hAnsi="Arial" w:cs="Arial"/>
          <w:sz w:val="20"/>
          <w:szCs w:val="20"/>
        </w:rPr>
        <w:t>. Wykonawca umożliwi Zamawiającemu udział we wszystkich próbach i testach przed odbiorowych.</w:t>
      </w:r>
      <w:r w:rsidRPr="005019CE">
        <w:rPr>
          <w:rFonts w:ascii="Arial" w:hAnsi="Arial" w:cs="Arial"/>
          <w:sz w:val="20"/>
          <w:szCs w:val="20"/>
        </w:rPr>
        <w:t xml:space="preserve"> </w:t>
      </w:r>
      <w:r w:rsidRPr="005019CE">
        <w:rPr>
          <w:rFonts w:ascii="Arial" w:hAnsi="Arial" w:cs="Arial"/>
          <w:sz w:val="20"/>
          <w:szCs w:val="20"/>
          <w14:ligatures w14:val="standardContextual"/>
        </w:rPr>
        <w:t xml:space="preserve">Próby mają </w:t>
      </w:r>
      <w:r w:rsidR="00186244" w:rsidRPr="005019CE">
        <w:rPr>
          <w:rFonts w:ascii="Arial" w:hAnsi="Arial" w:cs="Arial"/>
          <w:sz w:val="20"/>
          <w:szCs w:val="20"/>
          <w14:ligatures w14:val="standardContextual"/>
        </w:rPr>
        <w:t>na celu sprawdzenie</w:t>
      </w:r>
      <w:r w:rsidRPr="005019CE">
        <w:rPr>
          <w:rFonts w:ascii="Arial" w:hAnsi="Arial" w:cs="Arial"/>
          <w:sz w:val="20"/>
          <w:szCs w:val="20"/>
          <w14:ligatures w14:val="standardContextual"/>
        </w:rPr>
        <w:t xml:space="preserve"> w</w:t>
      </w:r>
      <w:r w:rsidRPr="005019CE">
        <w:rPr>
          <w:rFonts w:ascii="Arial" w:hAnsi="Arial" w:cs="Arial"/>
          <w:sz w:val="20"/>
          <w:szCs w:val="20"/>
        </w:rPr>
        <w:t xml:space="preserve"> </w:t>
      </w:r>
      <w:r w:rsidRPr="005019CE">
        <w:rPr>
          <w:rFonts w:ascii="Arial" w:hAnsi="Arial" w:cs="Arial"/>
          <w:sz w:val="20"/>
          <w:szCs w:val="20"/>
          <w14:ligatures w14:val="standardContextual"/>
        </w:rPr>
        <w:t>szczególności czy urządzenia i wyposażenie, spełniają wymagania określone</w:t>
      </w:r>
      <w:r w:rsidRPr="005019CE">
        <w:rPr>
          <w:rFonts w:ascii="Arial" w:hAnsi="Arial" w:cs="Arial"/>
          <w:sz w:val="20"/>
          <w:szCs w:val="20"/>
        </w:rPr>
        <w:t xml:space="preserve"> </w:t>
      </w:r>
      <w:r w:rsidRPr="005019CE">
        <w:rPr>
          <w:rFonts w:ascii="Arial" w:hAnsi="Arial" w:cs="Arial"/>
          <w:sz w:val="20"/>
          <w:szCs w:val="20"/>
          <w14:ligatures w14:val="standardContextual"/>
        </w:rPr>
        <w:t xml:space="preserve">w OPZ i Dokumentacji i </w:t>
      </w:r>
      <w:r w:rsidR="00186244" w:rsidRPr="005019CE">
        <w:rPr>
          <w:rFonts w:ascii="Arial" w:hAnsi="Arial" w:cs="Arial"/>
          <w:sz w:val="20"/>
          <w:szCs w:val="20"/>
          <w14:ligatures w14:val="standardContextual"/>
        </w:rPr>
        <w:t xml:space="preserve">czy </w:t>
      </w:r>
      <w:r w:rsidRPr="005019CE">
        <w:rPr>
          <w:rFonts w:ascii="Arial" w:hAnsi="Arial" w:cs="Arial"/>
          <w:sz w:val="20"/>
          <w:szCs w:val="20"/>
          <w14:ligatures w14:val="standardContextual"/>
        </w:rPr>
        <w:t>zostały prawidłowo zamontowane. Próbny rozruch urządzeń i instalacji może być przeprowadzony tylko w sposób</w:t>
      </w:r>
      <w:r w:rsidRPr="005019CE">
        <w:rPr>
          <w:rFonts w:ascii="Arial" w:hAnsi="Arial" w:cs="Arial"/>
          <w:sz w:val="20"/>
          <w:szCs w:val="20"/>
        </w:rPr>
        <w:t xml:space="preserve"> </w:t>
      </w:r>
      <w:r w:rsidRPr="005019CE">
        <w:rPr>
          <w:rFonts w:ascii="Arial" w:hAnsi="Arial" w:cs="Arial"/>
          <w:sz w:val="20"/>
          <w:szCs w:val="20"/>
          <w14:ligatures w14:val="standardContextual"/>
        </w:rPr>
        <w:t xml:space="preserve">i z udziałem lub pod nadzorem </w:t>
      </w:r>
      <w:r w:rsidR="00186244" w:rsidRPr="005019CE">
        <w:rPr>
          <w:rFonts w:ascii="Arial" w:hAnsi="Arial" w:cs="Arial"/>
          <w:sz w:val="20"/>
          <w:szCs w:val="20"/>
          <w14:ligatures w14:val="standardContextual"/>
        </w:rPr>
        <w:t xml:space="preserve">przedstawicieli Wykonawcy, Podwykonawców, Zamawiającego jak i </w:t>
      </w:r>
      <w:r w:rsidRPr="005019CE">
        <w:rPr>
          <w:rFonts w:ascii="Arial" w:hAnsi="Arial" w:cs="Arial"/>
          <w:sz w:val="20"/>
          <w:szCs w:val="20"/>
          <w14:ligatures w14:val="standardContextual"/>
        </w:rPr>
        <w:t xml:space="preserve">przedstawicieli Producentów urządzeń, </w:t>
      </w:r>
      <w:r w:rsidR="00186244" w:rsidRPr="005019CE">
        <w:rPr>
          <w:rFonts w:ascii="Arial" w:hAnsi="Arial" w:cs="Arial"/>
          <w:sz w:val="20"/>
          <w:szCs w:val="20"/>
          <w14:ligatures w14:val="standardContextual"/>
        </w:rPr>
        <w:t>o ile ich obecność</w:t>
      </w:r>
      <w:r w:rsidRPr="005019CE">
        <w:rPr>
          <w:rFonts w:ascii="Arial" w:hAnsi="Arial" w:cs="Arial"/>
          <w:sz w:val="20"/>
          <w:szCs w:val="20"/>
          <w14:ligatures w14:val="standardContextual"/>
        </w:rPr>
        <w:t xml:space="preserve"> jest wymagana do zachowania przez Zamawiającego uprawnień z tytułu gwarancji na Przedmiot Zamówienia.</w:t>
      </w:r>
    </w:p>
    <w:p w14:paraId="4BA06D62" w14:textId="6B12D6F6" w:rsidR="00FB2BE5" w:rsidRPr="005019CE" w:rsidRDefault="00FD092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8</w:t>
      </w:r>
      <w:r w:rsidR="001B5DDE" w:rsidRPr="005019CE">
        <w:rPr>
          <w:rFonts w:ascii="Arial" w:hAnsi="Arial" w:cs="Arial"/>
          <w:sz w:val="20"/>
          <w:szCs w:val="20"/>
        </w:rPr>
        <w:t xml:space="preserve">. </w:t>
      </w:r>
      <w:r w:rsidR="00A87B87" w:rsidRPr="005019CE">
        <w:rPr>
          <w:rFonts w:ascii="Arial" w:hAnsi="Arial" w:cs="Arial"/>
          <w:sz w:val="20"/>
          <w:szCs w:val="20"/>
        </w:rPr>
        <w:t>Z</w:t>
      </w:r>
      <w:r w:rsidR="00FB2BE5" w:rsidRPr="005019CE">
        <w:rPr>
          <w:rFonts w:ascii="Arial" w:hAnsi="Arial" w:cs="Arial"/>
          <w:sz w:val="20"/>
          <w:szCs w:val="20"/>
        </w:rPr>
        <w:t xml:space="preserve"> czynności odbioru </w:t>
      </w:r>
      <w:r w:rsidR="00A87B87" w:rsidRPr="005019CE">
        <w:rPr>
          <w:rFonts w:ascii="Arial" w:hAnsi="Arial" w:cs="Arial"/>
          <w:sz w:val="20"/>
          <w:szCs w:val="20"/>
        </w:rPr>
        <w:t>komisja odbiorowa</w:t>
      </w:r>
      <w:r w:rsidR="00FB2BE5" w:rsidRPr="005019CE">
        <w:rPr>
          <w:rFonts w:ascii="Arial" w:hAnsi="Arial" w:cs="Arial"/>
          <w:sz w:val="20"/>
          <w:szCs w:val="20"/>
        </w:rPr>
        <w:t xml:space="preserve"> sporządz</w:t>
      </w:r>
      <w:r w:rsidR="00A87B87" w:rsidRPr="005019CE">
        <w:rPr>
          <w:rFonts w:ascii="Arial" w:hAnsi="Arial" w:cs="Arial"/>
          <w:sz w:val="20"/>
          <w:szCs w:val="20"/>
        </w:rPr>
        <w:t>i</w:t>
      </w:r>
      <w:r w:rsidR="00FB2BE5" w:rsidRPr="005019CE">
        <w:rPr>
          <w:rFonts w:ascii="Arial" w:hAnsi="Arial" w:cs="Arial"/>
          <w:sz w:val="20"/>
          <w:szCs w:val="20"/>
        </w:rPr>
        <w:t xml:space="preserve"> protokół odbioru </w:t>
      </w:r>
      <w:r w:rsidR="001B5DDE" w:rsidRPr="005019CE">
        <w:rPr>
          <w:rFonts w:ascii="Arial" w:hAnsi="Arial" w:cs="Arial"/>
          <w:sz w:val="20"/>
          <w:szCs w:val="20"/>
        </w:rPr>
        <w:t>prac</w:t>
      </w:r>
      <w:r w:rsidR="00A87B87" w:rsidRPr="005019CE">
        <w:rPr>
          <w:rFonts w:ascii="Arial" w:hAnsi="Arial" w:cs="Arial"/>
          <w:sz w:val="20"/>
          <w:szCs w:val="20"/>
        </w:rPr>
        <w:t>.</w:t>
      </w:r>
    </w:p>
    <w:p w14:paraId="64912416" w14:textId="4CE8162C" w:rsidR="00FB2BE5" w:rsidRPr="005019CE" w:rsidRDefault="00FD092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9</w:t>
      </w:r>
      <w:r w:rsidR="001B5DDE" w:rsidRPr="005019CE">
        <w:rPr>
          <w:rFonts w:ascii="Arial" w:hAnsi="Arial" w:cs="Arial"/>
          <w:sz w:val="20"/>
          <w:szCs w:val="20"/>
        </w:rPr>
        <w:t xml:space="preserve">. </w:t>
      </w:r>
      <w:r w:rsidR="00FB2BE5" w:rsidRPr="005019CE">
        <w:rPr>
          <w:rFonts w:ascii="Arial" w:hAnsi="Arial" w:cs="Arial"/>
          <w:sz w:val="20"/>
          <w:szCs w:val="20"/>
        </w:rPr>
        <w:t>W razie stwierdzenia w toku czynności odbiorowych wad, Wykonawca będzie zobowiązany do ich usunięcia w terminie określonym przez Zamawiającego</w:t>
      </w:r>
      <w:r w:rsidR="00AB78A9" w:rsidRPr="005019CE">
        <w:rPr>
          <w:rFonts w:ascii="Arial" w:hAnsi="Arial" w:cs="Arial"/>
          <w:sz w:val="20"/>
          <w:szCs w:val="20"/>
        </w:rPr>
        <w:t xml:space="preserve"> nie dłuższym niż 7 dni roboczych</w:t>
      </w:r>
      <w:r w:rsidR="00FB2BE5" w:rsidRPr="005019CE">
        <w:rPr>
          <w:rFonts w:ascii="Arial" w:hAnsi="Arial" w:cs="Arial"/>
          <w:sz w:val="20"/>
          <w:szCs w:val="20"/>
        </w:rPr>
        <w:t xml:space="preserve">. Po ich usunięciu zostanie przeprowadzony </w:t>
      </w:r>
      <w:r w:rsidR="001B5DDE" w:rsidRPr="005019CE">
        <w:rPr>
          <w:rFonts w:ascii="Arial" w:hAnsi="Arial" w:cs="Arial"/>
          <w:sz w:val="20"/>
          <w:szCs w:val="20"/>
        </w:rPr>
        <w:t xml:space="preserve">z udziałem komisji odbiorowej </w:t>
      </w:r>
      <w:r w:rsidR="00FB2BE5" w:rsidRPr="005019CE">
        <w:rPr>
          <w:rFonts w:ascii="Arial" w:hAnsi="Arial" w:cs="Arial"/>
          <w:sz w:val="20"/>
          <w:szCs w:val="20"/>
        </w:rPr>
        <w:t>ponowny odbiór</w:t>
      </w:r>
      <w:r w:rsidR="00186244" w:rsidRPr="005019CE">
        <w:rPr>
          <w:rFonts w:ascii="Arial" w:hAnsi="Arial" w:cs="Arial"/>
          <w:sz w:val="20"/>
          <w:szCs w:val="20"/>
        </w:rPr>
        <w:t>.</w:t>
      </w:r>
    </w:p>
    <w:p w14:paraId="0D555222" w14:textId="0B65CF34" w:rsidR="00A87B87" w:rsidRPr="005019CE" w:rsidRDefault="001B5DDE"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1</w:t>
      </w:r>
      <w:r w:rsidR="00FD0921" w:rsidRPr="005019CE">
        <w:rPr>
          <w:rFonts w:ascii="Arial" w:hAnsi="Arial" w:cs="Arial"/>
          <w:sz w:val="20"/>
          <w:szCs w:val="20"/>
        </w:rPr>
        <w:t>0</w:t>
      </w:r>
      <w:r w:rsidRPr="005019CE">
        <w:rPr>
          <w:rFonts w:ascii="Arial" w:hAnsi="Arial" w:cs="Arial"/>
          <w:sz w:val="20"/>
          <w:szCs w:val="20"/>
        </w:rPr>
        <w:t>. P</w:t>
      </w:r>
      <w:r w:rsidR="00FB2BE5" w:rsidRPr="005019CE">
        <w:rPr>
          <w:rFonts w:ascii="Arial" w:hAnsi="Arial" w:cs="Arial"/>
          <w:sz w:val="20"/>
          <w:szCs w:val="20"/>
        </w:rPr>
        <w:t>odpisany przez Strony protokołu odbioru będzie podstawą do wystawienia przez Wykonawcę stosownej faktury VAT</w:t>
      </w:r>
      <w:r w:rsidRPr="005019CE">
        <w:rPr>
          <w:rFonts w:ascii="Arial" w:hAnsi="Arial" w:cs="Arial"/>
          <w:sz w:val="20"/>
          <w:szCs w:val="20"/>
        </w:rPr>
        <w:t>, zgodnie z postanowieniami dotyczącym rozliczeń określonymi w Umowie.</w:t>
      </w:r>
    </w:p>
    <w:p w14:paraId="5F9B938F" w14:textId="0A0BD470" w:rsidR="00FB2BE5" w:rsidRPr="005019CE" w:rsidRDefault="00FE058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t>1</w:t>
      </w:r>
      <w:r w:rsidR="00FD0921" w:rsidRPr="005019CE">
        <w:rPr>
          <w:rFonts w:ascii="Arial" w:hAnsi="Arial" w:cs="Arial"/>
          <w:sz w:val="20"/>
          <w:szCs w:val="20"/>
        </w:rPr>
        <w:t>1</w:t>
      </w:r>
      <w:r w:rsidRPr="005019CE">
        <w:rPr>
          <w:rFonts w:ascii="Arial" w:hAnsi="Arial" w:cs="Arial"/>
          <w:sz w:val="20"/>
          <w:szCs w:val="20"/>
        </w:rPr>
        <w:t xml:space="preserve">. W zakresie procedury odbioru końcowego, </w:t>
      </w:r>
      <w:r w:rsidR="00FB2BE5" w:rsidRPr="005019CE">
        <w:rPr>
          <w:rFonts w:ascii="Arial" w:hAnsi="Arial" w:cs="Arial"/>
          <w:sz w:val="20"/>
          <w:szCs w:val="20"/>
        </w:rPr>
        <w:t xml:space="preserve">Wykonawca zgłosi Zamawiającemu w formie </w:t>
      </w:r>
      <w:r w:rsidRPr="005019CE">
        <w:rPr>
          <w:rFonts w:ascii="Arial" w:hAnsi="Arial" w:cs="Arial"/>
          <w:sz w:val="20"/>
          <w:szCs w:val="20"/>
        </w:rPr>
        <w:t xml:space="preserve">pisemnej lub elektronicznej </w:t>
      </w:r>
      <w:r w:rsidR="00FB2BE5" w:rsidRPr="005019CE">
        <w:rPr>
          <w:rFonts w:ascii="Arial" w:hAnsi="Arial" w:cs="Arial"/>
          <w:sz w:val="20"/>
          <w:szCs w:val="20"/>
        </w:rPr>
        <w:t>gotowość przystąpienia do odbioru końcowego po wykonaniu Robót oraz zakończeniu wszystkich procedur rozruchowych i testowych instalacji, urządzeń i systemów</w:t>
      </w:r>
      <w:r w:rsidRPr="005019CE">
        <w:rPr>
          <w:rFonts w:ascii="Arial" w:hAnsi="Arial" w:cs="Arial"/>
          <w:sz w:val="20"/>
          <w:szCs w:val="20"/>
        </w:rPr>
        <w:t>.</w:t>
      </w:r>
    </w:p>
    <w:p w14:paraId="6E78B8AD" w14:textId="1E13130C" w:rsidR="00FB2BE5" w:rsidRPr="005019CE" w:rsidRDefault="00FE0581" w:rsidP="00CD370B">
      <w:pPr>
        <w:autoSpaceDE w:val="0"/>
        <w:autoSpaceDN w:val="0"/>
        <w:adjustRightInd w:val="0"/>
        <w:spacing w:before="120" w:after="0" w:line="276" w:lineRule="auto"/>
        <w:ind w:left="284" w:hanging="284"/>
        <w:jc w:val="both"/>
        <w:rPr>
          <w:rFonts w:ascii="Arial" w:hAnsi="Arial" w:cs="Arial"/>
          <w:sz w:val="20"/>
          <w:szCs w:val="20"/>
        </w:rPr>
      </w:pPr>
      <w:r w:rsidRPr="005019CE">
        <w:rPr>
          <w:rFonts w:ascii="Arial" w:hAnsi="Arial" w:cs="Arial"/>
          <w:sz w:val="20"/>
          <w:szCs w:val="20"/>
        </w:rPr>
        <w:lastRenderedPageBreak/>
        <w:t>1</w:t>
      </w:r>
      <w:r w:rsidR="00FD0921" w:rsidRPr="005019CE">
        <w:rPr>
          <w:rFonts w:ascii="Arial" w:hAnsi="Arial" w:cs="Arial"/>
          <w:sz w:val="20"/>
          <w:szCs w:val="20"/>
        </w:rPr>
        <w:t>2</w:t>
      </w:r>
      <w:r w:rsidRPr="005019CE">
        <w:rPr>
          <w:rFonts w:ascii="Arial" w:hAnsi="Arial" w:cs="Arial"/>
          <w:sz w:val="20"/>
          <w:szCs w:val="20"/>
        </w:rPr>
        <w:t>. D</w:t>
      </w:r>
      <w:r w:rsidR="00FB2BE5" w:rsidRPr="005019CE">
        <w:rPr>
          <w:rFonts w:ascii="Arial" w:hAnsi="Arial" w:cs="Arial"/>
          <w:sz w:val="20"/>
          <w:szCs w:val="20"/>
        </w:rPr>
        <w:t xml:space="preserve">o zgłoszenia gotowości do odbioru końcowego, Wykonawca przedstawi komplet dokumentów dotyczących Przedmiotu Umowy, wymaganych przepisami prawa lub Umową, w tym w szczególności: </w:t>
      </w:r>
    </w:p>
    <w:p w14:paraId="2851BBFC" w14:textId="72E8B837" w:rsidR="00FB2BE5" w:rsidRPr="005019CE" w:rsidRDefault="00FE0581"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 xml:space="preserve">komplet </w:t>
      </w:r>
      <w:r w:rsidR="00FB2BE5" w:rsidRPr="005019CE">
        <w:rPr>
          <w:rFonts w:ascii="Arial" w:hAnsi="Arial" w:cs="Arial"/>
          <w:sz w:val="20"/>
          <w:szCs w:val="20"/>
        </w:rPr>
        <w:t>dokumentacji powykonawczej,</w:t>
      </w:r>
    </w:p>
    <w:p w14:paraId="62A58531" w14:textId="402A2303" w:rsidR="00FB2BE5"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atest</w:t>
      </w:r>
      <w:r w:rsidR="00D113DE" w:rsidRPr="005019CE">
        <w:rPr>
          <w:rFonts w:ascii="Arial" w:hAnsi="Arial" w:cs="Arial"/>
          <w:sz w:val="20"/>
          <w:szCs w:val="20"/>
        </w:rPr>
        <w:t>y</w:t>
      </w:r>
      <w:r w:rsidRPr="005019CE">
        <w:rPr>
          <w:rFonts w:ascii="Arial" w:hAnsi="Arial" w:cs="Arial"/>
          <w:sz w:val="20"/>
          <w:szCs w:val="20"/>
        </w:rPr>
        <w:t xml:space="preserve"> i certyfikat</w:t>
      </w:r>
      <w:r w:rsidR="00D113DE" w:rsidRPr="005019CE">
        <w:rPr>
          <w:rFonts w:ascii="Arial" w:hAnsi="Arial" w:cs="Arial"/>
          <w:sz w:val="20"/>
          <w:szCs w:val="20"/>
        </w:rPr>
        <w:t>y</w:t>
      </w:r>
      <w:r w:rsidRPr="005019CE">
        <w:rPr>
          <w:rFonts w:ascii="Arial" w:hAnsi="Arial" w:cs="Arial"/>
          <w:sz w:val="20"/>
          <w:szCs w:val="20"/>
        </w:rPr>
        <w:t xml:space="preserve"> użytych materiałów budowlanych,</w:t>
      </w:r>
    </w:p>
    <w:p w14:paraId="02F3900E" w14:textId="3C2A0B18" w:rsidR="00FB2BE5"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dokument</w:t>
      </w:r>
      <w:r w:rsidR="00D113DE" w:rsidRPr="005019CE">
        <w:rPr>
          <w:rFonts w:ascii="Arial" w:hAnsi="Arial" w:cs="Arial"/>
          <w:sz w:val="20"/>
          <w:szCs w:val="20"/>
        </w:rPr>
        <w:t>y</w:t>
      </w:r>
      <w:r w:rsidRPr="005019CE">
        <w:rPr>
          <w:rFonts w:ascii="Arial" w:hAnsi="Arial" w:cs="Arial"/>
          <w:sz w:val="20"/>
          <w:szCs w:val="20"/>
        </w:rPr>
        <w:t xml:space="preserve"> wymagan</w:t>
      </w:r>
      <w:r w:rsidR="00D113DE" w:rsidRPr="005019CE">
        <w:rPr>
          <w:rFonts w:ascii="Arial" w:hAnsi="Arial" w:cs="Arial"/>
          <w:sz w:val="20"/>
          <w:szCs w:val="20"/>
        </w:rPr>
        <w:t>e</w:t>
      </w:r>
      <w:r w:rsidRPr="005019CE">
        <w:rPr>
          <w:rFonts w:ascii="Arial" w:hAnsi="Arial" w:cs="Arial"/>
          <w:sz w:val="20"/>
          <w:szCs w:val="20"/>
        </w:rPr>
        <w:t xml:space="preserve"> przepisami Prawa budowlanego,</w:t>
      </w:r>
    </w:p>
    <w:p w14:paraId="54EA281A" w14:textId="7B565CFF" w:rsidR="00FB2BE5"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protokoł</w:t>
      </w:r>
      <w:r w:rsidR="00D113DE" w:rsidRPr="005019CE">
        <w:rPr>
          <w:rFonts w:ascii="Arial" w:hAnsi="Arial" w:cs="Arial"/>
          <w:sz w:val="20"/>
          <w:szCs w:val="20"/>
        </w:rPr>
        <w:t>y</w:t>
      </w:r>
      <w:r w:rsidRPr="005019CE">
        <w:rPr>
          <w:rFonts w:ascii="Arial" w:hAnsi="Arial" w:cs="Arial"/>
          <w:sz w:val="20"/>
          <w:szCs w:val="20"/>
        </w:rPr>
        <w:t xml:space="preserve"> z dokonanych prób i pomiarów,</w:t>
      </w:r>
      <w:r w:rsidR="00FE0581" w:rsidRPr="005019CE">
        <w:rPr>
          <w:rFonts w:ascii="Arial" w:hAnsi="Arial" w:cs="Arial"/>
          <w:sz w:val="20"/>
          <w:szCs w:val="20"/>
        </w:rPr>
        <w:t xml:space="preserve"> procedur rozruchowym i testowych,</w:t>
      </w:r>
    </w:p>
    <w:p w14:paraId="0040E4B3" w14:textId="77777777" w:rsidR="00D113DE" w:rsidRPr="005019CE" w:rsidRDefault="00FB2BE5" w:rsidP="00684F70">
      <w:pPr>
        <w:numPr>
          <w:ilvl w:val="1"/>
          <w:numId w:val="28"/>
        </w:numPr>
        <w:tabs>
          <w:tab w:val="left" w:pos="1276"/>
        </w:tabs>
        <w:suppressAutoHyphens/>
        <w:overflowPunct w:val="0"/>
        <w:autoSpaceDE w:val="0"/>
        <w:autoSpaceDN w:val="0"/>
        <w:adjustRightInd w:val="0"/>
        <w:spacing w:before="120" w:after="0" w:line="240" w:lineRule="auto"/>
        <w:ind w:left="1429" w:hanging="357"/>
        <w:jc w:val="both"/>
        <w:textAlignment w:val="baseline"/>
        <w:rPr>
          <w:rFonts w:ascii="Arial" w:hAnsi="Arial" w:cs="Arial"/>
          <w:sz w:val="20"/>
          <w:szCs w:val="20"/>
        </w:rPr>
      </w:pPr>
      <w:r w:rsidRPr="005019CE">
        <w:rPr>
          <w:rFonts w:ascii="Arial" w:hAnsi="Arial" w:cs="Arial"/>
          <w:sz w:val="20"/>
          <w:szCs w:val="20"/>
        </w:rPr>
        <w:t>kart</w:t>
      </w:r>
      <w:r w:rsidR="00D113DE" w:rsidRPr="005019CE">
        <w:rPr>
          <w:rFonts w:ascii="Arial" w:hAnsi="Arial" w:cs="Arial"/>
          <w:sz w:val="20"/>
          <w:szCs w:val="20"/>
        </w:rPr>
        <w:t>y</w:t>
      </w:r>
      <w:r w:rsidRPr="005019CE">
        <w:rPr>
          <w:rFonts w:ascii="Arial" w:hAnsi="Arial" w:cs="Arial"/>
          <w:sz w:val="20"/>
          <w:szCs w:val="20"/>
        </w:rPr>
        <w:t xml:space="preserve"> gwarancyjn</w:t>
      </w:r>
      <w:r w:rsidR="00D113DE" w:rsidRPr="005019CE">
        <w:rPr>
          <w:rFonts w:ascii="Arial" w:hAnsi="Arial" w:cs="Arial"/>
          <w:sz w:val="20"/>
          <w:szCs w:val="20"/>
        </w:rPr>
        <w:t>e</w:t>
      </w:r>
      <w:r w:rsidRPr="005019CE">
        <w:rPr>
          <w:rFonts w:ascii="Arial" w:hAnsi="Arial" w:cs="Arial"/>
          <w:sz w:val="20"/>
          <w:szCs w:val="20"/>
        </w:rPr>
        <w:t>,</w:t>
      </w:r>
      <w:r w:rsidR="00FE0581" w:rsidRPr="005019CE">
        <w:rPr>
          <w:rFonts w:ascii="Arial" w:hAnsi="Arial" w:cs="Arial"/>
          <w:sz w:val="20"/>
          <w:szCs w:val="20"/>
        </w:rPr>
        <w:t xml:space="preserve"> </w:t>
      </w:r>
    </w:p>
    <w:p w14:paraId="4E87141A" w14:textId="14619FEC" w:rsidR="00FB2BE5" w:rsidRPr="005019CE" w:rsidRDefault="00FB2BE5" w:rsidP="00684F70">
      <w:pPr>
        <w:tabs>
          <w:tab w:val="left" w:pos="1276"/>
        </w:tabs>
        <w:suppressAutoHyphens/>
        <w:overflowPunct w:val="0"/>
        <w:autoSpaceDE w:val="0"/>
        <w:autoSpaceDN w:val="0"/>
        <w:adjustRightInd w:val="0"/>
        <w:spacing w:before="120" w:after="0" w:line="240" w:lineRule="auto"/>
        <w:ind w:left="1072"/>
        <w:jc w:val="both"/>
        <w:textAlignment w:val="baseline"/>
        <w:rPr>
          <w:rFonts w:ascii="Arial" w:hAnsi="Arial" w:cs="Arial"/>
          <w:sz w:val="20"/>
          <w:szCs w:val="20"/>
        </w:rPr>
      </w:pPr>
      <w:r w:rsidRPr="005019CE">
        <w:rPr>
          <w:rFonts w:ascii="Arial" w:hAnsi="Arial" w:cs="Arial"/>
          <w:sz w:val="20"/>
          <w:szCs w:val="20"/>
        </w:rPr>
        <w:t>które będą stanowić załączniki do protokołu odbioru końcowego;</w:t>
      </w:r>
    </w:p>
    <w:p w14:paraId="2F1B01F0" w14:textId="56B27CB3"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 xml:space="preserve">Zamawiający </w:t>
      </w:r>
      <w:r w:rsidR="00FE0581" w:rsidRPr="005019CE">
        <w:rPr>
          <w:rFonts w:ascii="Arial" w:hAnsi="Arial" w:cs="Arial"/>
          <w:sz w:val="20"/>
          <w:szCs w:val="20"/>
        </w:rPr>
        <w:t>przystąpi do odbioru końcowego w terminie nie krótszym niż 3 dni robocze od dnia otrzymania zawiadomienia od Wykonawcy do dokonania odbioru końcowego Robót.</w:t>
      </w:r>
    </w:p>
    <w:p w14:paraId="3A261B85" w14:textId="3EF68B19"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 xml:space="preserve">Przedmiotem odbioru końcowego jest sprawdzenie przez Zamawiającego prawidłowości wykonania </w:t>
      </w:r>
      <w:r w:rsidR="00D113DE" w:rsidRPr="005019CE">
        <w:rPr>
          <w:rFonts w:ascii="Arial" w:hAnsi="Arial" w:cs="Arial"/>
          <w:sz w:val="20"/>
          <w:szCs w:val="20"/>
        </w:rPr>
        <w:t xml:space="preserve">całości </w:t>
      </w:r>
      <w:r w:rsidRPr="005019CE">
        <w:rPr>
          <w:rFonts w:ascii="Arial" w:hAnsi="Arial" w:cs="Arial"/>
          <w:sz w:val="20"/>
          <w:szCs w:val="20"/>
        </w:rPr>
        <w:t xml:space="preserve">Przedmiotu Umowy i jego zgodności z wymaganiami przewidzianymi w Umowie, </w:t>
      </w:r>
      <w:r w:rsidR="00D113DE" w:rsidRPr="005019CE">
        <w:rPr>
          <w:rFonts w:ascii="Arial" w:hAnsi="Arial" w:cs="Arial"/>
          <w:sz w:val="20"/>
          <w:szCs w:val="20"/>
        </w:rPr>
        <w:t xml:space="preserve">w </w:t>
      </w:r>
      <w:r w:rsidRPr="005019CE">
        <w:rPr>
          <w:rFonts w:ascii="Arial" w:hAnsi="Arial" w:cs="Arial"/>
          <w:sz w:val="20"/>
          <w:szCs w:val="20"/>
        </w:rPr>
        <w:t xml:space="preserve">załącznikach do Umowy oraz </w:t>
      </w:r>
      <w:r w:rsidR="00186244" w:rsidRPr="005019CE">
        <w:rPr>
          <w:rFonts w:ascii="Arial" w:hAnsi="Arial" w:cs="Arial"/>
          <w:sz w:val="20"/>
          <w:szCs w:val="20"/>
        </w:rPr>
        <w:t xml:space="preserve">zgodnie z </w:t>
      </w:r>
      <w:r w:rsidRPr="005019CE">
        <w:rPr>
          <w:rFonts w:ascii="Arial" w:hAnsi="Arial" w:cs="Arial"/>
          <w:sz w:val="20"/>
          <w:szCs w:val="20"/>
        </w:rPr>
        <w:t>powszechnie obowiązującymi przepisami prawnymi. Z czynności odbioru końcowego Przedmiotu Umowy sporządzony zostanie protokół odbioru końcowego</w:t>
      </w:r>
      <w:r w:rsidR="00D113DE" w:rsidRPr="005019CE">
        <w:rPr>
          <w:rFonts w:ascii="Arial" w:hAnsi="Arial" w:cs="Arial"/>
          <w:sz w:val="20"/>
          <w:szCs w:val="20"/>
        </w:rPr>
        <w:t>.</w:t>
      </w:r>
    </w:p>
    <w:p w14:paraId="633F7CB2" w14:textId="070CB201" w:rsidR="00FD0921"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W przypadku ujawnienia wad Przedmiotu Umowy podczas odbioru końcowego, Zamawiający może żądać ich usunięcia, wyznaczając Wykonawcy w tym celu termin na ich usunięcie; Wykonawca zobowiązany jest do usunięcia na swój koszt wszelkich wad Przedmiotu Umowy zgłoszonych przez Zamawiającego w terminie wyznaczonym przez Zamawiającego w protokole odbioru końcowego</w:t>
      </w:r>
      <w:r w:rsidR="00D113DE" w:rsidRPr="005019CE">
        <w:rPr>
          <w:rFonts w:ascii="Arial" w:hAnsi="Arial" w:cs="Arial"/>
          <w:sz w:val="20"/>
          <w:szCs w:val="20"/>
        </w:rPr>
        <w:t>.</w:t>
      </w:r>
      <w:r w:rsidR="00FD0921" w:rsidRPr="005019CE">
        <w:rPr>
          <w:rFonts w:ascii="Arial" w:hAnsi="Arial" w:cs="Arial"/>
          <w:sz w:val="20"/>
          <w:szCs w:val="20"/>
        </w:rPr>
        <w:t xml:space="preserve"> Powyższe zasady stosuje się także do odbiorów Robót zanikających lub ulegających zakryciu oraz odbiorów częściowych.</w:t>
      </w:r>
    </w:p>
    <w:p w14:paraId="4212B060" w14:textId="1C01918A"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 xml:space="preserve">Po usunięciu wad Wykonawca zgłasza osiągnięcie gotowości do odbioru końcowego po usunięciu wad. Z czynności odbioru usunięcia wad Przedmiotu Umowy zgłoszonych przez Zamawiającego w pierwszym protokole odbioru końcowego, Strony sporządzą ponowny protokół </w:t>
      </w:r>
      <w:r w:rsidR="00D113DE" w:rsidRPr="005019CE">
        <w:rPr>
          <w:rFonts w:ascii="Arial" w:hAnsi="Arial" w:cs="Arial"/>
          <w:sz w:val="20"/>
          <w:szCs w:val="20"/>
        </w:rPr>
        <w:t>odbioru końcowego.</w:t>
      </w:r>
    </w:p>
    <w:p w14:paraId="620537A7" w14:textId="1521169F" w:rsidR="00FB2BE5" w:rsidRPr="005019CE" w:rsidRDefault="00FB2BE5" w:rsidP="00CD370B">
      <w:pPr>
        <w:pStyle w:val="Akapitzlist"/>
        <w:numPr>
          <w:ilvl w:val="0"/>
          <w:numId w:val="30"/>
        </w:numPr>
        <w:tabs>
          <w:tab w:val="left" w:pos="1276"/>
        </w:tabs>
        <w:suppressAutoHyphens/>
        <w:overflowPunct w:val="0"/>
        <w:autoSpaceDE w:val="0"/>
        <w:autoSpaceDN w:val="0"/>
        <w:adjustRightInd w:val="0"/>
        <w:spacing w:before="120" w:after="0" w:line="276" w:lineRule="auto"/>
        <w:jc w:val="both"/>
        <w:textAlignment w:val="baseline"/>
        <w:rPr>
          <w:rFonts w:ascii="Arial" w:hAnsi="Arial" w:cs="Arial"/>
          <w:sz w:val="20"/>
          <w:szCs w:val="20"/>
        </w:rPr>
      </w:pPr>
      <w:r w:rsidRPr="005019CE">
        <w:rPr>
          <w:rFonts w:ascii="Arial" w:hAnsi="Arial" w:cs="Arial"/>
          <w:sz w:val="20"/>
          <w:szCs w:val="20"/>
        </w:rPr>
        <w:t>W przypadku, gdy Wykonawca nie usunie wad Przedmiotu Umowy w terminie wyznaczonym przez Zamawiającego, Zamawiający może od Umowy odstąpić w całości lub w części</w:t>
      </w:r>
      <w:r w:rsidR="00AF0F12" w:rsidRPr="005019CE">
        <w:rPr>
          <w:rFonts w:ascii="Arial" w:hAnsi="Arial" w:cs="Arial"/>
          <w:sz w:val="20"/>
          <w:szCs w:val="20"/>
        </w:rPr>
        <w:t xml:space="preserve"> oraz</w:t>
      </w:r>
      <w:r w:rsidRPr="005019CE">
        <w:rPr>
          <w:rFonts w:ascii="Arial" w:hAnsi="Arial" w:cs="Arial"/>
          <w:sz w:val="20"/>
          <w:szCs w:val="20"/>
        </w:rPr>
        <w:t xml:space="preserve"> zlecić osobom trzecim usunięcie wad na koszt Wykonawcy, na co Wykonawca wyraża zgodę</w:t>
      </w:r>
      <w:r w:rsidR="00434959" w:rsidRPr="005019CE">
        <w:rPr>
          <w:rFonts w:ascii="Arial" w:hAnsi="Arial" w:cs="Arial"/>
          <w:sz w:val="20"/>
          <w:szCs w:val="20"/>
        </w:rPr>
        <w:t>.</w:t>
      </w:r>
      <w:r w:rsidR="00AF0F12" w:rsidRPr="005019CE">
        <w:rPr>
          <w:rFonts w:ascii="Arial" w:hAnsi="Arial" w:cs="Arial"/>
          <w:sz w:val="20"/>
          <w:szCs w:val="20"/>
        </w:rPr>
        <w:t xml:space="preserve"> Zamawiający jednocześnie zachowuje prawo do naliczenia kar umownych zgodnie z zapisami Umowy. W opisanej sytuacji Zamawiający ma także prawo skorzystać z zabezpieczenia należytego wykonania Umowy, według własnego uznania.</w:t>
      </w:r>
    </w:p>
    <w:p w14:paraId="47210C22" w14:textId="77777777" w:rsidR="00E96081" w:rsidRPr="005019CE" w:rsidRDefault="00E96081" w:rsidP="00AF0F12">
      <w:pPr>
        <w:widowControl w:val="0"/>
        <w:suppressAutoHyphens/>
        <w:spacing w:after="0" w:line="276" w:lineRule="auto"/>
        <w:contextualSpacing/>
        <w:rPr>
          <w:rFonts w:ascii="Arial" w:hAnsi="Arial" w:cs="Arial"/>
          <w:b/>
          <w:sz w:val="20"/>
          <w:szCs w:val="20"/>
        </w:rPr>
      </w:pPr>
    </w:p>
    <w:p w14:paraId="18A3C2B5" w14:textId="73C0D10E"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EA526F" w:rsidRPr="005019CE">
        <w:rPr>
          <w:rFonts w:ascii="Arial" w:hAnsi="Arial" w:cs="Arial"/>
          <w:b/>
          <w:sz w:val="20"/>
          <w:szCs w:val="20"/>
        </w:rPr>
        <w:t>7</w:t>
      </w:r>
    </w:p>
    <w:p w14:paraId="5D7168F4"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Wynagrodzenie Wykonawcy</w:t>
      </w:r>
    </w:p>
    <w:p w14:paraId="62D43241" w14:textId="564345FB"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Łączną wartość Przedmiotu Umowy ustala się na kwotę brutto ______,00</w:t>
      </w:r>
      <w:r w:rsidR="007F35F5" w:rsidRPr="005019CE">
        <w:rPr>
          <w:rFonts w:ascii="Arial" w:hAnsi="Arial" w:cs="Arial"/>
          <w:sz w:val="20"/>
          <w:szCs w:val="20"/>
        </w:rPr>
        <w:t xml:space="preserve"> </w:t>
      </w:r>
      <w:r w:rsidRPr="005019CE">
        <w:rPr>
          <w:rFonts w:ascii="Arial" w:hAnsi="Arial" w:cs="Arial"/>
          <w:sz w:val="20"/>
          <w:szCs w:val="20"/>
        </w:rPr>
        <w:t>zł (słownie złotych brutto: ______ 00/100), zawierającą podatek VAT w kwocie ______,00 zł (słownie złotych: ______, 00/100).</w:t>
      </w:r>
    </w:p>
    <w:p w14:paraId="32AA2C3B" w14:textId="0CF9298A" w:rsidR="009C44D9" w:rsidRPr="005019CE" w:rsidRDefault="00696E54" w:rsidP="009C44D9">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Wynagrodzenie będzie płatne z podziałem na części </w:t>
      </w:r>
      <w:r w:rsidR="009C44D9" w:rsidRPr="005019CE">
        <w:rPr>
          <w:rFonts w:ascii="Arial" w:hAnsi="Arial" w:cs="Arial"/>
          <w:sz w:val="20"/>
          <w:szCs w:val="20"/>
        </w:rPr>
        <w:t>na podstawie § 5 ust. 1 Umowy, zgodnie z Formularzem oferty</w:t>
      </w:r>
      <w:r w:rsidR="00716143" w:rsidRPr="005019CE">
        <w:rPr>
          <w:rFonts w:ascii="Arial" w:hAnsi="Arial" w:cs="Arial"/>
          <w:sz w:val="20"/>
          <w:szCs w:val="20"/>
        </w:rPr>
        <w:t>:</w:t>
      </w:r>
    </w:p>
    <w:p w14:paraId="68BDC24A" w14:textId="2AB0F3F7" w:rsidR="00696E54" w:rsidRPr="005019CE" w:rsidRDefault="00696E54" w:rsidP="009C44D9">
      <w:pPr>
        <w:pStyle w:val="Akapitzlist"/>
        <w:widowControl w:val="0"/>
        <w:suppressAutoHyphens/>
        <w:spacing w:after="0" w:line="276" w:lineRule="auto"/>
        <w:ind w:left="357"/>
        <w:jc w:val="both"/>
        <w:rPr>
          <w:rFonts w:ascii="Arial" w:hAnsi="Arial" w:cs="Arial"/>
          <w:sz w:val="20"/>
          <w:szCs w:val="20"/>
        </w:rPr>
      </w:pPr>
      <w:r w:rsidRPr="005019CE">
        <w:rPr>
          <w:rFonts w:ascii="Arial" w:hAnsi="Arial" w:cs="Arial"/>
          <w:sz w:val="20"/>
          <w:szCs w:val="20"/>
        </w:rPr>
        <w:t xml:space="preserve">1) wynagrodzenie za strefę </w:t>
      </w:r>
      <w:r w:rsidR="009C44D9" w:rsidRPr="005019CE">
        <w:rPr>
          <w:rFonts w:ascii="Arial" w:hAnsi="Arial" w:cs="Arial"/>
          <w:sz w:val="20"/>
          <w:szCs w:val="20"/>
        </w:rPr>
        <w:t>Planetarium biura wynosić będzie………….</w:t>
      </w:r>
    </w:p>
    <w:p w14:paraId="5D1B8BCE" w14:textId="2F4E3EF0" w:rsidR="009C44D9" w:rsidRPr="005019CE" w:rsidRDefault="009C44D9" w:rsidP="009C44D9">
      <w:pPr>
        <w:pStyle w:val="Akapitzlist"/>
        <w:widowControl w:val="0"/>
        <w:suppressAutoHyphens/>
        <w:spacing w:after="0" w:line="276" w:lineRule="auto"/>
        <w:ind w:left="357"/>
        <w:jc w:val="both"/>
        <w:rPr>
          <w:rFonts w:ascii="Arial" w:hAnsi="Arial" w:cs="Arial"/>
          <w:sz w:val="20"/>
          <w:szCs w:val="20"/>
        </w:rPr>
      </w:pPr>
      <w:r w:rsidRPr="005019CE">
        <w:rPr>
          <w:rFonts w:ascii="Arial" w:hAnsi="Arial" w:cs="Arial"/>
          <w:sz w:val="20"/>
          <w:szCs w:val="20"/>
        </w:rPr>
        <w:t>2) wynagrodzenie za strefę Parter wschód wynosić będzie…………..</w:t>
      </w:r>
    </w:p>
    <w:p w14:paraId="4E959420" w14:textId="63E04827" w:rsidR="00696E54" w:rsidRPr="005019CE" w:rsidRDefault="009C44D9" w:rsidP="009C44D9">
      <w:pPr>
        <w:pStyle w:val="Akapitzlist"/>
        <w:widowControl w:val="0"/>
        <w:suppressAutoHyphens/>
        <w:spacing w:after="0" w:line="276" w:lineRule="auto"/>
        <w:ind w:left="357"/>
        <w:jc w:val="both"/>
        <w:rPr>
          <w:rFonts w:ascii="Arial" w:hAnsi="Arial" w:cs="Arial"/>
          <w:sz w:val="20"/>
          <w:szCs w:val="20"/>
        </w:rPr>
      </w:pPr>
      <w:r w:rsidRPr="005019CE">
        <w:rPr>
          <w:rFonts w:ascii="Arial" w:hAnsi="Arial" w:cs="Arial"/>
          <w:sz w:val="20"/>
          <w:szCs w:val="20"/>
        </w:rPr>
        <w:t>3) wynagrodzenia za pozostałe strefy wynosić będzie…………</w:t>
      </w:r>
    </w:p>
    <w:p w14:paraId="50AADAF4" w14:textId="02196DDC" w:rsidR="005A4580"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Wskazana w ust. 1 powyżej cena wynika z Oferty Wykonawcy – Formularza oferty,  stanowiącego Załącznik nr </w:t>
      </w:r>
      <w:r w:rsidR="00443D5F" w:rsidRPr="005019CE">
        <w:rPr>
          <w:rFonts w:ascii="Arial" w:hAnsi="Arial" w:cs="Arial"/>
          <w:sz w:val="20"/>
          <w:szCs w:val="20"/>
        </w:rPr>
        <w:t>2</w:t>
      </w:r>
      <w:r w:rsidRPr="005019CE">
        <w:rPr>
          <w:rFonts w:ascii="Arial" w:hAnsi="Arial" w:cs="Arial"/>
          <w:sz w:val="20"/>
          <w:szCs w:val="20"/>
        </w:rPr>
        <w:t xml:space="preserve"> do Umowy.</w:t>
      </w:r>
      <w:r w:rsidR="00523971" w:rsidRPr="005019CE">
        <w:rPr>
          <w:rFonts w:ascii="Arial" w:hAnsi="Arial" w:cs="Arial"/>
          <w:sz w:val="20"/>
          <w:szCs w:val="20"/>
        </w:rPr>
        <w:t xml:space="preserve"> </w:t>
      </w:r>
    </w:p>
    <w:p w14:paraId="5DA6C0C6" w14:textId="77777777"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Wskazana w ust. 1 powyżej cena ma charakter ryczałtowy w odniesieniu do całości Przedmiotu Umowy i uwzględnia wszystkie elementy jakie są niezbędne do realizacji Robót.</w:t>
      </w:r>
    </w:p>
    <w:p w14:paraId="613E5F65" w14:textId="23985245"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Wartość Przedmiotu Umowy nie podlega zmianie przez cały okres realizacji Robót, </w:t>
      </w:r>
      <w:r w:rsidR="00811A68" w:rsidRPr="005019CE">
        <w:rPr>
          <w:rFonts w:ascii="Arial" w:hAnsi="Arial" w:cs="Arial"/>
          <w:sz w:val="20"/>
          <w:szCs w:val="20"/>
        </w:rPr>
        <w:t xml:space="preserve">z zastrzeżeniem postanowień </w:t>
      </w:r>
      <w:r w:rsidR="00E406B3" w:rsidRPr="005019CE">
        <w:rPr>
          <w:rFonts w:ascii="Arial" w:hAnsi="Arial" w:cs="Arial"/>
          <w:sz w:val="20"/>
          <w:szCs w:val="20"/>
        </w:rPr>
        <w:t xml:space="preserve"> § 8 ust. 4 – 7 Umowy.</w:t>
      </w:r>
    </w:p>
    <w:p w14:paraId="30DE8779" w14:textId="77777777" w:rsidR="00D15142" w:rsidRPr="005019CE" w:rsidRDefault="00D15142"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Niedoszacowanie, pominięcie lub brak rozpoznania zakresu Przedmiotu Umowy nie może być </w:t>
      </w:r>
      <w:r w:rsidRPr="005019CE">
        <w:rPr>
          <w:rFonts w:ascii="Arial" w:hAnsi="Arial" w:cs="Arial"/>
          <w:sz w:val="20"/>
          <w:szCs w:val="20"/>
        </w:rPr>
        <w:lastRenderedPageBreak/>
        <w:t>podstawą do żądania zmiany wynagrodzenia wskazanego w ust. 1 powyżej.</w:t>
      </w:r>
    </w:p>
    <w:p w14:paraId="791019D2" w14:textId="6CCF2850"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Warunkiem wypłaty wynagrodzenia będzie zgodność podanego na fakturze rachunku bankowego </w:t>
      </w:r>
      <w:r w:rsidRPr="005019CE">
        <w:rPr>
          <w:rFonts w:ascii="Arial" w:hAnsi="Arial" w:cs="Arial"/>
          <w:sz w:val="20"/>
          <w:szCs w:val="20"/>
        </w:rPr>
        <w:br/>
        <w:t xml:space="preserve">z rachunkiem bankowym Wykonawcy znajdującym się na tzw. białej liście podatników VAT - </w:t>
      </w:r>
      <w:r w:rsidRPr="005019CE">
        <w:rPr>
          <w:rFonts w:ascii="Arial" w:hAnsi="Arial" w:cs="Arial"/>
          <w:sz w:val="20"/>
          <w:szCs w:val="20"/>
          <w:lang w:eastAsia="zh-CN"/>
        </w:rPr>
        <w:t xml:space="preserve">elektronicznym wykazie podmiotów prowadzonym przez Szefa Krajowej Administracji Skarbowej (zwanym dalej </w:t>
      </w:r>
      <w:r w:rsidRPr="005019CE">
        <w:rPr>
          <w:rFonts w:ascii="Arial" w:hAnsi="Arial" w:cs="Arial"/>
          <w:b/>
          <w:bCs/>
          <w:sz w:val="20"/>
          <w:szCs w:val="20"/>
          <w:lang w:eastAsia="zh-CN"/>
        </w:rPr>
        <w:t>„Wykazem”</w:t>
      </w:r>
      <w:r w:rsidRPr="005019CE">
        <w:rPr>
          <w:rFonts w:ascii="Arial" w:hAnsi="Arial" w:cs="Arial"/>
          <w:sz w:val="20"/>
          <w:szCs w:val="20"/>
          <w:lang w:eastAsia="zh-CN"/>
        </w:rPr>
        <w:t>), o którym mowa w art. 96b ustawy o podatku od towarów i usług (</w:t>
      </w:r>
      <w:r w:rsidRPr="005019CE">
        <w:rPr>
          <w:rFonts w:ascii="Arial" w:hAnsi="Arial" w:cs="Arial"/>
          <w:sz w:val="20"/>
          <w:szCs w:val="20"/>
        </w:rPr>
        <w:t xml:space="preserve"> </w:t>
      </w:r>
      <w:r w:rsidRPr="005019CE">
        <w:rPr>
          <w:rFonts w:ascii="Arial" w:hAnsi="Arial" w:cs="Arial"/>
          <w:sz w:val="20"/>
          <w:szCs w:val="20"/>
          <w:shd w:val="clear" w:color="auto" w:fill="FFFFFF"/>
        </w:rPr>
        <w:t>Dz.U. z 202</w:t>
      </w:r>
      <w:r w:rsidR="00F51F38" w:rsidRPr="005019CE">
        <w:rPr>
          <w:rFonts w:ascii="Arial" w:hAnsi="Arial" w:cs="Arial"/>
          <w:sz w:val="20"/>
          <w:szCs w:val="20"/>
          <w:shd w:val="clear" w:color="auto" w:fill="FFFFFF"/>
        </w:rPr>
        <w:t>3</w:t>
      </w:r>
      <w:r w:rsidRPr="005019CE">
        <w:rPr>
          <w:rFonts w:ascii="Arial" w:hAnsi="Arial" w:cs="Arial"/>
          <w:sz w:val="20"/>
          <w:szCs w:val="20"/>
          <w:shd w:val="clear" w:color="auto" w:fill="FFFFFF"/>
        </w:rPr>
        <w:t xml:space="preserve"> r., poz</w:t>
      </w:r>
      <w:r w:rsidR="00F51F38" w:rsidRPr="005019CE">
        <w:rPr>
          <w:rFonts w:ascii="Arial" w:hAnsi="Arial" w:cs="Arial"/>
          <w:sz w:val="20"/>
          <w:szCs w:val="20"/>
          <w:shd w:val="clear" w:color="auto" w:fill="FFFFFF"/>
        </w:rPr>
        <w:t>.1570</w:t>
      </w:r>
      <w:r w:rsidRPr="005019CE">
        <w:rPr>
          <w:rFonts w:ascii="Arial" w:hAnsi="Arial" w:cs="Arial"/>
          <w:sz w:val="20"/>
          <w:szCs w:val="20"/>
          <w:shd w:val="clear" w:color="auto" w:fill="FFFFFF"/>
        </w:rPr>
        <w:t xml:space="preserve"> z późn. zm.</w:t>
      </w:r>
      <w:r w:rsidRPr="005019CE">
        <w:rPr>
          <w:rFonts w:ascii="Arial" w:hAnsi="Arial" w:cs="Arial"/>
          <w:sz w:val="20"/>
          <w:szCs w:val="20"/>
        </w:rPr>
        <w:t>).</w:t>
      </w:r>
    </w:p>
    <w:p w14:paraId="79BB9009" w14:textId="0AE521EE"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Brak rachunku bankowego Wykonawcy na tzw. białej liście podatników VAT, uprawnia Zamawiającego do poinformowania o tym fakcie Wykonawcy i wstrzymania płatności z faktury do czasu spełnienia przez Wykonawcę wymogu opisanego w ust.</w:t>
      </w:r>
      <w:r w:rsidR="007F7CB9" w:rsidRPr="005019CE">
        <w:rPr>
          <w:rFonts w:ascii="Arial" w:hAnsi="Arial" w:cs="Arial"/>
          <w:sz w:val="20"/>
          <w:szCs w:val="20"/>
        </w:rPr>
        <w:t>6</w:t>
      </w:r>
      <w:r w:rsidRPr="005019CE">
        <w:rPr>
          <w:rFonts w:ascii="Arial" w:hAnsi="Arial" w:cs="Arial"/>
          <w:sz w:val="20"/>
          <w:szCs w:val="20"/>
        </w:rPr>
        <w:t>, a termin płatności z danej faktury ulega wydłużeniu o czas tej zwłoki.</w:t>
      </w:r>
    </w:p>
    <w:p w14:paraId="2B91A820" w14:textId="71D7DBE9"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gdy termin zapłaty za fakturę, w związku z wydłużeniem terminu płatności, o którym mowa w ust. </w:t>
      </w:r>
      <w:r w:rsidR="007F7CB9" w:rsidRPr="005019CE">
        <w:rPr>
          <w:rFonts w:ascii="Arial" w:hAnsi="Arial" w:cs="Arial"/>
          <w:sz w:val="20"/>
          <w:szCs w:val="20"/>
        </w:rPr>
        <w:t>7</w:t>
      </w:r>
      <w:r w:rsidRPr="005019CE">
        <w:rPr>
          <w:rFonts w:ascii="Arial" w:hAnsi="Arial" w:cs="Arial"/>
          <w:sz w:val="20"/>
          <w:szCs w:val="20"/>
        </w:rPr>
        <w:t>, przekroczyłby trzydzieści dni kalendarzowych, Zamawiający zrealizuje płatność na rachunek wskazany przez Wykonawcę i złoży zawiadomienie o zapłacie należności na ten rachunek do naczelnika urzędu skarbowego właściwego dla Wykonawcy.</w:t>
      </w:r>
    </w:p>
    <w:p w14:paraId="0DEB9B09"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Zamawiający oświadcza, że do zapłaty wynagrodzenia stosuje zasadę określoną w art. 108a ustawy z dnia 11 marca 2004 roku o podatku od towarów i usług.</w:t>
      </w:r>
    </w:p>
    <w:p w14:paraId="22A75FB8"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lang w:eastAsia="zh-CN"/>
        </w:rPr>
        <w:t xml:space="preserve">W przypadku wstrzymania przez Zamawiającego płatności na rzecz Wykonawcy z przyczyn wskazanych w ust. 8, Zamawiający nie będzie zobowiązany do zapłaty odsetek za opóźnienie w płatności za okres od dnia powzięcia przez Zamawiającego wiadomości o niespełnianiu przez rachunek bankowy Wykonawcy warunków określonych w ust. 7, do dnia wskazania przez Wykonawcę prawidłowego rachunku. </w:t>
      </w:r>
    </w:p>
    <w:p w14:paraId="0A0FD935"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lang w:eastAsia="zh-CN"/>
        </w:rPr>
        <w:t>Wykonawca oświadcza, iż jest poprawnie zarejestrowanym, czynnym podatnikiem podatku od towarów i usług (VAT). W przypadku zmiany statusu podatnika VAT, Wykonawca zobowiązany będzie do zawiadomienia o tym fakcie Zamawiającego w formie pisemnej, w terminie siedmiu dni od zaistnienia zdarzenia powodującego zmianę jego statusu.</w:t>
      </w:r>
    </w:p>
    <w:p w14:paraId="1D0C850C" w14:textId="77777777" w:rsidR="00DF2D0B" w:rsidRPr="005019CE" w:rsidRDefault="00DF2D0B" w:rsidP="00CD370B">
      <w:pPr>
        <w:pStyle w:val="Akapitzlist"/>
        <w:widowControl w:val="0"/>
        <w:numPr>
          <w:ilvl w:val="0"/>
          <w:numId w:val="8"/>
        </w:numPr>
        <w:suppressAutoHyphens/>
        <w:spacing w:after="0" w:line="276" w:lineRule="auto"/>
        <w:ind w:left="357" w:hanging="357"/>
        <w:jc w:val="both"/>
        <w:rPr>
          <w:rFonts w:ascii="Arial" w:hAnsi="Arial" w:cs="Arial"/>
          <w:sz w:val="20"/>
          <w:szCs w:val="20"/>
        </w:rPr>
      </w:pPr>
      <w:r w:rsidRPr="005019CE">
        <w:rPr>
          <w:rFonts w:ascii="Arial" w:hAnsi="Arial" w:cs="Arial"/>
          <w:sz w:val="20"/>
          <w:szCs w:val="20"/>
        </w:rPr>
        <w:t>Wykonawca nie może bez uprzedniej zgody Zamawiającego dokonać cesji wierzytelności z tytułu Umowy na inny podmiot lub osobę fizyczną.</w:t>
      </w:r>
    </w:p>
    <w:p w14:paraId="086F41BF" w14:textId="77777777" w:rsidR="00467D98" w:rsidRPr="005019CE" w:rsidRDefault="00467D98" w:rsidP="00CC6A1C">
      <w:pPr>
        <w:widowControl w:val="0"/>
        <w:suppressAutoHyphens/>
        <w:spacing w:after="0" w:line="276" w:lineRule="auto"/>
        <w:contextualSpacing/>
        <w:rPr>
          <w:rFonts w:ascii="Arial" w:hAnsi="Arial" w:cs="Arial"/>
          <w:b/>
          <w:sz w:val="20"/>
          <w:szCs w:val="20"/>
        </w:rPr>
      </w:pPr>
    </w:p>
    <w:p w14:paraId="704DEF10" w14:textId="4E9A16F3"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EA526F" w:rsidRPr="005019CE">
        <w:rPr>
          <w:rFonts w:ascii="Arial" w:hAnsi="Arial" w:cs="Arial"/>
          <w:b/>
          <w:sz w:val="20"/>
          <w:szCs w:val="20"/>
        </w:rPr>
        <w:t>8</w:t>
      </w:r>
    </w:p>
    <w:p w14:paraId="78D92EBF"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Rozliczenie</w:t>
      </w:r>
    </w:p>
    <w:p w14:paraId="3EE351FE" w14:textId="58AAE39F"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Rozliczenie wynagrodzenia za wykonanie </w:t>
      </w:r>
      <w:r w:rsidR="00B3032B" w:rsidRPr="005019CE">
        <w:rPr>
          <w:rFonts w:ascii="Arial" w:hAnsi="Arial" w:cs="Arial"/>
          <w:sz w:val="20"/>
          <w:szCs w:val="20"/>
        </w:rPr>
        <w:t>Przedmiotu Umowy</w:t>
      </w:r>
      <w:r w:rsidRPr="005019CE">
        <w:rPr>
          <w:rFonts w:ascii="Arial" w:hAnsi="Arial" w:cs="Arial"/>
          <w:sz w:val="20"/>
          <w:szCs w:val="20"/>
        </w:rPr>
        <w:t xml:space="preserve">, nastąpi </w:t>
      </w:r>
      <w:r w:rsidR="00467D98" w:rsidRPr="005019CE">
        <w:rPr>
          <w:rFonts w:ascii="Arial" w:hAnsi="Arial" w:cs="Arial"/>
          <w:sz w:val="20"/>
          <w:szCs w:val="20"/>
        </w:rPr>
        <w:t>częściami</w:t>
      </w:r>
      <w:r w:rsidRPr="005019CE">
        <w:rPr>
          <w:rFonts w:ascii="Arial" w:hAnsi="Arial" w:cs="Arial"/>
          <w:sz w:val="20"/>
          <w:szCs w:val="20"/>
        </w:rPr>
        <w:t xml:space="preserve"> po zakończeniu realizacji </w:t>
      </w:r>
      <w:r w:rsidR="00345506" w:rsidRPr="005019CE">
        <w:rPr>
          <w:rFonts w:ascii="Arial" w:hAnsi="Arial" w:cs="Arial"/>
          <w:sz w:val="20"/>
          <w:szCs w:val="20"/>
        </w:rPr>
        <w:t xml:space="preserve">Robót w każdej ze stref, zgodnie z </w:t>
      </w:r>
      <w:r w:rsidR="008106DF" w:rsidRPr="005019CE">
        <w:rPr>
          <w:rFonts w:ascii="Arial" w:hAnsi="Arial" w:cs="Arial"/>
          <w:sz w:val="20"/>
          <w:szCs w:val="20"/>
        </w:rPr>
        <w:t>§ 5 ust. 1 Umowy</w:t>
      </w:r>
      <w:r w:rsidRPr="005019CE">
        <w:rPr>
          <w:rFonts w:ascii="Arial" w:hAnsi="Arial" w:cs="Arial"/>
          <w:sz w:val="20"/>
          <w:szCs w:val="20"/>
        </w:rPr>
        <w:t xml:space="preserve"> i potwierdzeniu </w:t>
      </w:r>
      <w:r w:rsidR="00501ED8" w:rsidRPr="005019CE">
        <w:rPr>
          <w:rFonts w:ascii="Arial" w:hAnsi="Arial" w:cs="Arial"/>
          <w:sz w:val="20"/>
          <w:szCs w:val="20"/>
        </w:rPr>
        <w:t>jego</w:t>
      </w:r>
      <w:r w:rsidR="008106DF" w:rsidRPr="005019CE">
        <w:rPr>
          <w:rFonts w:ascii="Arial" w:hAnsi="Arial" w:cs="Arial"/>
          <w:sz w:val="20"/>
          <w:szCs w:val="20"/>
        </w:rPr>
        <w:t xml:space="preserve"> prawidłowej</w:t>
      </w:r>
      <w:r w:rsidRPr="005019CE">
        <w:rPr>
          <w:rFonts w:ascii="Arial" w:hAnsi="Arial" w:cs="Arial"/>
          <w:sz w:val="20"/>
          <w:szCs w:val="20"/>
        </w:rPr>
        <w:t xml:space="preserve"> realizacji poprzez podpisanie przez Zamawiającego </w:t>
      </w:r>
      <w:r w:rsidR="008106DF" w:rsidRPr="005019CE">
        <w:rPr>
          <w:rFonts w:ascii="Arial" w:hAnsi="Arial" w:cs="Arial"/>
          <w:sz w:val="20"/>
          <w:szCs w:val="20"/>
        </w:rPr>
        <w:t xml:space="preserve">właściwego </w:t>
      </w:r>
      <w:r w:rsidRPr="005019CE">
        <w:rPr>
          <w:rFonts w:ascii="Arial" w:hAnsi="Arial" w:cs="Arial"/>
          <w:sz w:val="20"/>
          <w:szCs w:val="20"/>
        </w:rPr>
        <w:t xml:space="preserve">protokołu odbioru </w:t>
      </w:r>
      <w:r w:rsidR="008106DF" w:rsidRPr="005019CE">
        <w:rPr>
          <w:rFonts w:ascii="Arial" w:hAnsi="Arial" w:cs="Arial"/>
          <w:sz w:val="20"/>
          <w:szCs w:val="20"/>
        </w:rPr>
        <w:t xml:space="preserve">zgodnie z postanowieniami § </w:t>
      </w:r>
      <w:r w:rsidR="00345506" w:rsidRPr="005019CE">
        <w:rPr>
          <w:rFonts w:ascii="Arial" w:hAnsi="Arial" w:cs="Arial"/>
          <w:sz w:val="20"/>
          <w:szCs w:val="20"/>
        </w:rPr>
        <w:t>6</w:t>
      </w:r>
      <w:r w:rsidR="008106DF" w:rsidRPr="005019CE">
        <w:rPr>
          <w:rFonts w:ascii="Arial" w:hAnsi="Arial" w:cs="Arial"/>
          <w:sz w:val="20"/>
          <w:szCs w:val="20"/>
        </w:rPr>
        <w:t xml:space="preserve"> Umowy.</w:t>
      </w:r>
    </w:p>
    <w:p w14:paraId="31CD59D0" w14:textId="3A037396"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Na podstawie sporządzonego bez uwag i zastrzeżeń protokołu odbioru </w:t>
      </w:r>
      <w:r w:rsidR="00523971" w:rsidRPr="005019CE">
        <w:rPr>
          <w:rFonts w:ascii="Arial" w:hAnsi="Arial" w:cs="Arial"/>
          <w:sz w:val="20"/>
          <w:szCs w:val="20"/>
        </w:rPr>
        <w:t xml:space="preserve">zgodnie z postanowieniami § </w:t>
      </w:r>
      <w:r w:rsidR="00345506" w:rsidRPr="005019CE">
        <w:rPr>
          <w:rFonts w:ascii="Arial" w:hAnsi="Arial" w:cs="Arial"/>
          <w:sz w:val="20"/>
          <w:szCs w:val="20"/>
        </w:rPr>
        <w:t xml:space="preserve">6 Umowy, </w:t>
      </w:r>
      <w:r w:rsidRPr="005019CE">
        <w:rPr>
          <w:rFonts w:ascii="Arial" w:hAnsi="Arial" w:cs="Arial"/>
          <w:sz w:val="20"/>
          <w:szCs w:val="20"/>
        </w:rPr>
        <w:t xml:space="preserve">Wykonawca wystawi fakturę rozliczającą wynagrodzenie </w:t>
      </w:r>
      <w:r w:rsidR="00345506" w:rsidRPr="005019CE">
        <w:rPr>
          <w:rFonts w:ascii="Arial" w:hAnsi="Arial" w:cs="Arial"/>
          <w:sz w:val="20"/>
          <w:szCs w:val="20"/>
        </w:rPr>
        <w:t xml:space="preserve">za realizacje Robót w danej strefie zgodnie z </w:t>
      </w:r>
      <w:r w:rsidRPr="005019CE">
        <w:rPr>
          <w:rFonts w:ascii="Arial" w:hAnsi="Arial" w:cs="Arial"/>
          <w:sz w:val="20"/>
          <w:szCs w:val="20"/>
        </w:rPr>
        <w:t xml:space="preserve">§ </w:t>
      </w:r>
      <w:r w:rsidR="008106DF" w:rsidRPr="005019CE">
        <w:rPr>
          <w:rFonts w:ascii="Arial" w:hAnsi="Arial" w:cs="Arial"/>
          <w:sz w:val="20"/>
          <w:szCs w:val="20"/>
        </w:rPr>
        <w:t>5</w:t>
      </w:r>
      <w:r w:rsidRPr="005019CE">
        <w:rPr>
          <w:rFonts w:ascii="Arial" w:hAnsi="Arial" w:cs="Arial"/>
          <w:sz w:val="20"/>
          <w:szCs w:val="20"/>
        </w:rPr>
        <w:t xml:space="preserve"> ust. 1 Umowy.</w:t>
      </w:r>
    </w:p>
    <w:p w14:paraId="701E5489" w14:textId="19C891E6" w:rsidR="008106DF" w:rsidRPr="005019CE" w:rsidRDefault="008106DF"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Jako, ż</w:t>
      </w:r>
      <w:r w:rsidR="002C175B" w:rsidRPr="005019CE">
        <w:rPr>
          <w:rFonts w:ascii="Arial" w:hAnsi="Arial" w:cs="Arial"/>
          <w:sz w:val="20"/>
          <w:szCs w:val="20"/>
        </w:rPr>
        <w:t>e z punktu widzenia rozliczenia Umowy, Roboty realizowane przez Wykonawcę będą podzielone na Roboty związane z remontem oraz Roboty inwestycyjne (m.in. obejmujące dostawę, montaż i uruchomienie urządzeń VRF), k</w:t>
      </w:r>
      <w:r w:rsidRPr="005019CE">
        <w:rPr>
          <w:rFonts w:ascii="Arial" w:hAnsi="Arial" w:cs="Arial"/>
          <w:sz w:val="20"/>
          <w:szCs w:val="20"/>
        </w:rPr>
        <w:t>ażda z faktu</w:t>
      </w:r>
      <w:r w:rsidR="002C175B" w:rsidRPr="005019CE">
        <w:rPr>
          <w:rFonts w:ascii="Arial" w:hAnsi="Arial" w:cs="Arial"/>
          <w:sz w:val="20"/>
          <w:szCs w:val="20"/>
        </w:rPr>
        <w:t>r</w:t>
      </w:r>
      <w:r w:rsidRPr="005019CE">
        <w:rPr>
          <w:rFonts w:ascii="Arial" w:hAnsi="Arial" w:cs="Arial"/>
          <w:sz w:val="20"/>
          <w:szCs w:val="20"/>
        </w:rPr>
        <w:t xml:space="preserve"> będzie zawierała podział rozliczenia na prace </w:t>
      </w:r>
      <w:r w:rsidR="002C175B" w:rsidRPr="005019CE">
        <w:rPr>
          <w:rFonts w:ascii="Arial" w:hAnsi="Arial" w:cs="Arial"/>
          <w:sz w:val="20"/>
          <w:szCs w:val="20"/>
        </w:rPr>
        <w:t>remontowe i inwestycyjne zgodnie z wytycznymi przekazanymi Wykonawcy przez Zamawiającego.</w:t>
      </w:r>
    </w:p>
    <w:p w14:paraId="5BE98305" w14:textId="654EF736"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przypadku konieczności wykonania dodatkowych Robót, nie objętych zamówieniem podstawowym, których </w:t>
      </w:r>
      <w:r w:rsidR="005F4001" w:rsidRPr="005019CE">
        <w:rPr>
          <w:rFonts w:ascii="Arial" w:hAnsi="Arial" w:cs="Arial"/>
          <w:sz w:val="20"/>
          <w:szCs w:val="20"/>
        </w:rPr>
        <w:t>Strony</w:t>
      </w:r>
      <w:r w:rsidRPr="005019CE">
        <w:rPr>
          <w:rFonts w:ascii="Arial" w:hAnsi="Arial" w:cs="Arial"/>
          <w:sz w:val="20"/>
          <w:szCs w:val="20"/>
        </w:rPr>
        <w:t xml:space="preserve"> pomimo dochowania należytej staranności nie mogły przewidzieć na etapie zawierania Umowy, a Roboty te są niezbędne do prawidłowej realizacji Umowy, Strony umowy postąpią w szczególności zgodnie z przepisami ustawy Prawo zamówień publicznych tj. art. 455 ust. 1 pkt 3</w:t>
      </w:r>
      <w:r w:rsidR="000C5E09" w:rsidRPr="005019CE">
        <w:rPr>
          <w:rFonts w:ascii="Arial" w:hAnsi="Arial" w:cs="Arial"/>
          <w:sz w:val="20"/>
          <w:szCs w:val="20"/>
        </w:rPr>
        <w:t xml:space="preserve"> Umowy</w:t>
      </w:r>
      <w:r w:rsidRPr="005019CE">
        <w:rPr>
          <w:rFonts w:ascii="Arial" w:hAnsi="Arial" w:cs="Arial"/>
          <w:sz w:val="20"/>
          <w:szCs w:val="20"/>
        </w:rPr>
        <w:t>.</w:t>
      </w:r>
    </w:p>
    <w:p w14:paraId="2C232CCD" w14:textId="3F29C41E"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Na wszelkie Roboty dodatkowe, o których mowa w ust. 4, będzie sporządzany przez </w:t>
      </w:r>
      <w:r w:rsidR="00A4752B" w:rsidRPr="005019CE">
        <w:rPr>
          <w:rFonts w:ascii="Arial" w:hAnsi="Arial" w:cs="Arial"/>
          <w:sz w:val="20"/>
          <w:szCs w:val="20"/>
        </w:rPr>
        <w:t>Wykonawcę</w:t>
      </w:r>
      <w:r w:rsidRPr="005019CE">
        <w:rPr>
          <w:rFonts w:ascii="Arial" w:hAnsi="Arial" w:cs="Arial"/>
          <w:sz w:val="20"/>
          <w:szCs w:val="20"/>
        </w:rPr>
        <w:t xml:space="preserve"> protokół konieczności, zawierający opis robót, który po podpisaniu przez Wykonawcę oraz Zamawiającego będzie stanowił podstawę dokonania zmiany umowy w rozumieniu art. 455 ustawy Prawo zamówień publicznych.</w:t>
      </w:r>
    </w:p>
    <w:p w14:paraId="6A9A89AD" w14:textId="77D8C644"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Załącznikiem do protokołu, o którym mowa powyżej, stanowiącym jego integralną część, </w:t>
      </w:r>
      <w:r w:rsidR="00523971" w:rsidRPr="005019CE">
        <w:rPr>
          <w:rFonts w:ascii="Arial" w:hAnsi="Arial" w:cs="Arial"/>
          <w:sz w:val="20"/>
          <w:szCs w:val="20"/>
        </w:rPr>
        <w:t xml:space="preserve">będą </w:t>
      </w:r>
      <w:r w:rsidRPr="005019CE">
        <w:rPr>
          <w:rFonts w:ascii="Arial" w:hAnsi="Arial" w:cs="Arial"/>
          <w:sz w:val="20"/>
          <w:szCs w:val="20"/>
        </w:rPr>
        <w:t>kosztorysy sporządzone przez Wykonawcę obejmujące wycenę dodatkowych Robót,</w:t>
      </w:r>
      <w:r w:rsidR="005D77DC" w:rsidRPr="005019CE">
        <w:rPr>
          <w:rFonts w:ascii="Arial" w:hAnsi="Arial" w:cs="Arial"/>
          <w:sz w:val="20"/>
          <w:szCs w:val="20"/>
        </w:rPr>
        <w:t xml:space="preserve"> </w:t>
      </w:r>
      <w:r w:rsidR="004618A5" w:rsidRPr="005019CE">
        <w:rPr>
          <w:rFonts w:ascii="Arial" w:hAnsi="Arial" w:cs="Arial"/>
          <w:sz w:val="20"/>
          <w:szCs w:val="20"/>
        </w:rPr>
        <w:t>wskazujące</w:t>
      </w:r>
      <w:r w:rsidR="005D77DC" w:rsidRPr="005019CE">
        <w:rPr>
          <w:rFonts w:ascii="Arial" w:hAnsi="Arial" w:cs="Arial"/>
          <w:sz w:val="20"/>
          <w:szCs w:val="20"/>
        </w:rPr>
        <w:t xml:space="preserve"> </w:t>
      </w:r>
      <w:r w:rsidR="005D77DC" w:rsidRPr="005019CE">
        <w:rPr>
          <w:rFonts w:ascii="Arial" w:hAnsi="Arial" w:cs="Arial"/>
          <w:sz w:val="20"/>
          <w:szCs w:val="20"/>
        </w:rPr>
        <w:lastRenderedPageBreak/>
        <w:t>na wycen</w:t>
      </w:r>
      <w:r w:rsidR="00C43A73" w:rsidRPr="005019CE">
        <w:rPr>
          <w:rFonts w:ascii="Arial" w:hAnsi="Arial" w:cs="Arial"/>
          <w:sz w:val="20"/>
          <w:szCs w:val="20"/>
        </w:rPr>
        <w:t>ę</w:t>
      </w:r>
      <w:r w:rsidR="005D77DC" w:rsidRPr="005019CE">
        <w:rPr>
          <w:rFonts w:ascii="Arial" w:hAnsi="Arial" w:cs="Arial"/>
          <w:sz w:val="20"/>
          <w:szCs w:val="20"/>
        </w:rPr>
        <w:t xml:space="preserve"> poszczególnych materiałów i urz</w:t>
      </w:r>
      <w:r w:rsidR="00C43A73" w:rsidRPr="005019CE">
        <w:rPr>
          <w:rFonts w:ascii="Arial" w:hAnsi="Arial" w:cs="Arial"/>
          <w:sz w:val="20"/>
          <w:szCs w:val="20"/>
        </w:rPr>
        <w:t>ą</w:t>
      </w:r>
      <w:r w:rsidR="005D77DC" w:rsidRPr="005019CE">
        <w:rPr>
          <w:rFonts w:ascii="Arial" w:hAnsi="Arial" w:cs="Arial"/>
          <w:sz w:val="20"/>
          <w:szCs w:val="20"/>
        </w:rPr>
        <w:t>dze</w:t>
      </w:r>
      <w:r w:rsidR="00C43A73" w:rsidRPr="005019CE">
        <w:rPr>
          <w:rFonts w:ascii="Arial" w:hAnsi="Arial" w:cs="Arial"/>
          <w:sz w:val="20"/>
          <w:szCs w:val="20"/>
        </w:rPr>
        <w:t>ń</w:t>
      </w:r>
      <w:r w:rsidR="005D77DC" w:rsidRPr="005019CE">
        <w:rPr>
          <w:rFonts w:ascii="Arial" w:hAnsi="Arial" w:cs="Arial"/>
          <w:sz w:val="20"/>
          <w:szCs w:val="20"/>
        </w:rPr>
        <w:t>, jak również wycen</w:t>
      </w:r>
      <w:r w:rsidR="00C43A73" w:rsidRPr="005019CE">
        <w:rPr>
          <w:rFonts w:ascii="Arial" w:hAnsi="Arial" w:cs="Arial"/>
          <w:sz w:val="20"/>
          <w:szCs w:val="20"/>
        </w:rPr>
        <w:t>ę</w:t>
      </w:r>
      <w:r w:rsidR="005D77DC" w:rsidRPr="005019CE">
        <w:rPr>
          <w:rFonts w:ascii="Arial" w:hAnsi="Arial" w:cs="Arial"/>
          <w:sz w:val="20"/>
          <w:szCs w:val="20"/>
        </w:rPr>
        <w:t xml:space="preserve"> robót </w:t>
      </w:r>
      <w:r w:rsidR="00C43A73" w:rsidRPr="005019CE">
        <w:rPr>
          <w:rFonts w:ascii="Arial" w:hAnsi="Arial" w:cs="Arial"/>
          <w:sz w:val="20"/>
          <w:szCs w:val="20"/>
        </w:rPr>
        <w:t>budowlanych,</w:t>
      </w:r>
      <w:r w:rsidRPr="005019CE">
        <w:rPr>
          <w:rFonts w:ascii="Arial" w:hAnsi="Arial" w:cs="Arial"/>
          <w:sz w:val="20"/>
          <w:szCs w:val="20"/>
        </w:rPr>
        <w:t xml:space="preserve"> zatwierdzone przez </w:t>
      </w:r>
      <w:r w:rsidR="004B66B4" w:rsidRPr="005019CE">
        <w:rPr>
          <w:rFonts w:ascii="Arial" w:hAnsi="Arial" w:cs="Arial"/>
          <w:sz w:val="20"/>
          <w:szCs w:val="20"/>
        </w:rPr>
        <w:t>Wykonawcę</w:t>
      </w:r>
      <w:r w:rsidRPr="005019CE">
        <w:rPr>
          <w:rFonts w:ascii="Arial" w:hAnsi="Arial" w:cs="Arial"/>
          <w:sz w:val="20"/>
          <w:szCs w:val="20"/>
        </w:rPr>
        <w:t xml:space="preserve"> i zaakceptowane przez</w:t>
      </w:r>
      <w:r w:rsidR="00523971" w:rsidRPr="005019CE">
        <w:rPr>
          <w:rFonts w:ascii="Arial" w:hAnsi="Arial" w:cs="Arial"/>
          <w:sz w:val="20"/>
          <w:szCs w:val="20"/>
        </w:rPr>
        <w:t xml:space="preserve"> Zamawiającego</w:t>
      </w:r>
      <w:r w:rsidR="006270FE" w:rsidRPr="005019CE">
        <w:rPr>
          <w:rFonts w:ascii="Arial" w:hAnsi="Arial" w:cs="Arial"/>
          <w:sz w:val="20"/>
          <w:szCs w:val="20"/>
        </w:rPr>
        <w:t>.</w:t>
      </w:r>
    </w:p>
    <w:p w14:paraId="7EEDDBFC" w14:textId="1073D7E7" w:rsidR="002C175B" w:rsidRPr="005019CE" w:rsidRDefault="002C175B"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Wykonanie dodatkowych Robót, o których mowa powyżej, bez zgody Zamawiającego nie podlega zapłacie.</w:t>
      </w:r>
    </w:p>
    <w:p w14:paraId="2DFB408D" w14:textId="4EA21EF9"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zawarcia przez Wykonawcę umów o podwykonawstwo, o których mowa w § 4 ust. 1</w:t>
      </w:r>
      <w:r w:rsidR="007F35F5" w:rsidRPr="005019CE">
        <w:rPr>
          <w:rFonts w:ascii="Arial" w:hAnsi="Arial" w:cs="Arial"/>
          <w:sz w:val="20"/>
          <w:szCs w:val="20"/>
        </w:rPr>
        <w:t xml:space="preserve"> </w:t>
      </w:r>
      <w:r w:rsidRPr="005019CE">
        <w:rPr>
          <w:rFonts w:ascii="Arial" w:hAnsi="Arial" w:cs="Arial"/>
          <w:sz w:val="20"/>
          <w:szCs w:val="20"/>
        </w:rPr>
        <w:t>Umowy, zapłata wynagrodzenia będzie realizowana w następujący sposób, przy czym poniższe</w:t>
      </w:r>
      <w:r w:rsidR="007F35F5" w:rsidRPr="005019CE">
        <w:rPr>
          <w:rFonts w:ascii="Arial" w:hAnsi="Arial" w:cs="Arial"/>
          <w:sz w:val="20"/>
          <w:szCs w:val="20"/>
        </w:rPr>
        <w:t xml:space="preserve"> </w:t>
      </w:r>
      <w:r w:rsidRPr="005019CE">
        <w:rPr>
          <w:rFonts w:ascii="Arial" w:hAnsi="Arial" w:cs="Arial"/>
          <w:sz w:val="20"/>
          <w:szCs w:val="20"/>
        </w:rPr>
        <w:t>postanowienia dotyczą Podwykonawców i dalszych Podwykonawców, którzy zawarli</w:t>
      </w:r>
      <w:r w:rsidR="007F35F5" w:rsidRPr="005019CE">
        <w:rPr>
          <w:rFonts w:ascii="Arial" w:hAnsi="Arial" w:cs="Arial"/>
          <w:sz w:val="20"/>
          <w:szCs w:val="20"/>
        </w:rPr>
        <w:t xml:space="preserve"> </w:t>
      </w:r>
      <w:r w:rsidRPr="005019CE">
        <w:rPr>
          <w:rFonts w:ascii="Arial" w:hAnsi="Arial" w:cs="Arial"/>
          <w:sz w:val="20"/>
          <w:szCs w:val="20"/>
        </w:rPr>
        <w:t>zaakceptowaną przez Zamawiającego umowę o podwykonawstwo, której przedmiotem są roboty budowlane lub którzy zawarli przedłożoną Zamawiającemu umowę o podwykonawstwo, której przedmiotem są dostawy lub usługi:</w:t>
      </w:r>
    </w:p>
    <w:p w14:paraId="1AE83FB6" w14:textId="5990CFB8" w:rsidR="00D15142" w:rsidRPr="005019CE" w:rsidRDefault="00D15142" w:rsidP="00CD370B">
      <w:pPr>
        <w:pStyle w:val="Akapitzlist"/>
        <w:widowControl w:val="0"/>
        <w:numPr>
          <w:ilvl w:val="0"/>
          <w:numId w:val="10"/>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Wykonawca, dokona stosownego podziału należności pomiędzy Wykonawcę, Podwykonawcę i dalszego Podwykonawcę w protokole odbioru zgodnie z zawartymi umowami </w:t>
      </w:r>
      <w:r w:rsidRPr="005019CE">
        <w:rPr>
          <w:rFonts w:ascii="Arial" w:hAnsi="Arial" w:cs="Arial"/>
          <w:sz w:val="20"/>
          <w:szCs w:val="20"/>
        </w:rPr>
        <w:br/>
        <w:t xml:space="preserve">o podwykonawstwo. Wyżej wymienione protokoły po podpisaniu przez Koordynatora oraz </w:t>
      </w:r>
      <w:r w:rsidR="001D5733" w:rsidRPr="005019CE">
        <w:rPr>
          <w:rFonts w:ascii="Arial" w:hAnsi="Arial" w:cs="Arial"/>
          <w:sz w:val="20"/>
          <w:szCs w:val="20"/>
        </w:rPr>
        <w:t>Wykonawcę</w:t>
      </w:r>
      <w:r w:rsidRPr="005019CE">
        <w:rPr>
          <w:rFonts w:ascii="Arial" w:hAnsi="Arial" w:cs="Arial"/>
          <w:sz w:val="20"/>
          <w:szCs w:val="20"/>
        </w:rPr>
        <w:t xml:space="preserve"> i Podwykonawcę będą stanowiły podstawę do wystawienia faktur,</w:t>
      </w:r>
    </w:p>
    <w:p w14:paraId="5AE0DE77" w14:textId="255DF3F3" w:rsidR="00D15142" w:rsidRPr="005019CE" w:rsidRDefault="00D15142" w:rsidP="00CD370B">
      <w:pPr>
        <w:pStyle w:val="Akapitzlist"/>
        <w:widowControl w:val="0"/>
        <w:numPr>
          <w:ilvl w:val="0"/>
          <w:numId w:val="10"/>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Wykonawca w terminie 3 (trzech) dni</w:t>
      </w:r>
      <w:r w:rsidR="00523971" w:rsidRPr="005019CE">
        <w:rPr>
          <w:rFonts w:ascii="Arial" w:hAnsi="Arial" w:cs="Arial"/>
          <w:sz w:val="20"/>
          <w:szCs w:val="20"/>
        </w:rPr>
        <w:t xml:space="preserve"> </w:t>
      </w:r>
      <w:r w:rsidRPr="005019CE">
        <w:rPr>
          <w:rFonts w:ascii="Arial" w:hAnsi="Arial" w:cs="Arial"/>
          <w:sz w:val="20"/>
          <w:szCs w:val="20"/>
        </w:rPr>
        <w:t>przed upływem terminu płatności faktury przez Zamawiającego, przedstawi Zamawiającemu dowody zapłaty wynagrodzenia Podwykonawcom i dalszym Podwykonawcom albo przedstawi oświadczenia Podwykonawcy lub dalszych Podwykonawców o dokonaniu zapłaty wynagrodzenia.</w:t>
      </w:r>
    </w:p>
    <w:p w14:paraId="7FC361A7" w14:textId="52A06259"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braku przedstawienia przez Wykonawcę w terminach określonych powyżej dowodów zapłaty wynagrodzenia Podwykonawcom i dalszym Podwykonawcom albo oświadczenia Podwykonawcy lub dalszych Podwykonawców o dokonaniu zapłaty wynagrodzenia, Zamawiający zastrzega</w:t>
      </w:r>
      <w:r w:rsidR="00523971" w:rsidRPr="005019CE">
        <w:rPr>
          <w:rFonts w:ascii="Arial" w:hAnsi="Arial" w:cs="Arial"/>
          <w:sz w:val="20"/>
          <w:szCs w:val="20"/>
        </w:rPr>
        <w:t xml:space="preserve"> </w:t>
      </w:r>
      <w:r w:rsidRPr="005019CE">
        <w:rPr>
          <w:rFonts w:ascii="Arial" w:hAnsi="Arial" w:cs="Arial"/>
          <w:sz w:val="20"/>
          <w:szCs w:val="20"/>
        </w:rPr>
        <w:t>sobie</w:t>
      </w:r>
      <w:r w:rsidR="00523971" w:rsidRPr="005019CE">
        <w:rPr>
          <w:rFonts w:ascii="Arial" w:hAnsi="Arial" w:cs="Arial"/>
          <w:sz w:val="20"/>
          <w:szCs w:val="20"/>
        </w:rPr>
        <w:t xml:space="preserve"> </w:t>
      </w:r>
      <w:r w:rsidRPr="005019CE">
        <w:rPr>
          <w:rFonts w:ascii="Arial" w:hAnsi="Arial" w:cs="Arial"/>
          <w:sz w:val="20"/>
          <w:szCs w:val="20"/>
        </w:rPr>
        <w:t>prawo do zatrzymania kwoty należnej Podwykonawcom i dalszym Podwykonawcom z faktury Wykonawcy w celu dokonania bezpośredniej zapłaty Podwykonawcom lub dalszym Podwykonawcom.</w:t>
      </w:r>
    </w:p>
    <w:p w14:paraId="05864F7D" w14:textId="308BA5AF"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Zamawiający w terminie</w:t>
      </w:r>
      <w:r w:rsidR="00523971" w:rsidRPr="005019CE">
        <w:rPr>
          <w:rFonts w:ascii="Arial" w:hAnsi="Arial" w:cs="Arial"/>
          <w:sz w:val="20"/>
          <w:szCs w:val="20"/>
        </w:rPr>
        <w:t xml:space="preserve"> 10</w:t>
      </w:r>
      <w:r w:rsidRPr="005019CE">
        <w:rPr>
          <w:rFonts w:ascii="Arial" w:hAnsi="Arial" w:cs="Arial"/>
          <w:sz w:val="20"/>
          <w:szCs w:val="20"/>
        </w:rPr>
        <w:t xml:space="preserve"> dni od dnia zatrzymania kwot należnych Podwykonawcom lub dalszym Podwykonawcom poinformuje Wykonawcę o zamiarze dokonania bezpośredniej zapłaty Podwykonawcom lub dalszym Podwykonawcom. Wykonawca w terminie 7 (siedmiu) dni od dnia otrzymania takiej informacji może zgłosić Zamawiającemu uwagi dotyczące zasadności bezpośredniej zapłaty Podwykonawcom lub dalszym Podwykonawcom. </w:t>
      </w:r>
    </w:p>
    <w:p w14:paraId="0CA41FCB" w14:textId="16F015D9"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zgłoszenia przez Wykonawcę uwag, o których mowa powyżej</w:t>
      </w:r>
      <w:r w:rsidR="007221C8" w:rsidRPr="005019CE">
        <w:rPr>
          <w:rFonts w:ascii="Arial" w:hAnsi="Arial" w:cs="Arial"/>
          <w:sz w:val="20"/>
          <w:szCs w:val="20"/>
        </w:rPr>
        <w:t xml:space="preserve">, </w:t>
      </w:r>
      <w:r w:rsidRPr="005019CE">
        <w:rPr>
          <w:rFonts w:ascii="Arial" w:hAnsi="Arial" w:cs="Arial"/>
          <w:sz w:val="20"/>
          <w:szCs w:val="20"/>
        </w:rPr>
        <w:t>Zamawiający może:</w:t>
      </w:r>
    </w:p>
    <w:p w14:paraId="0F6456C3" w14:textId="77777777" w:rsidR="00D15142" w:rsidRPr="005019CE" w:rsidRDefault="00D15142" w:rsidP="00CD370B">
      <w:pPr>
        <w:pStyle w:val="Akapitzlist"/>
        <w:widowControl w:val="0"/>
        <w:numPr>
          <w:ilvl w:val="0"/>
          <w:numId w:val="11"/>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nie dokonać bezpośredniej zapłaty wynagrodzenia Podwykonawcy lub dalszemu Podwykonawcy, jeżeli Wykonawca wykaże niezasadność takiej zapłaty, albo</w:t>
      </w:r>
    </w:p>
    <w:p w14:paraId="17612A2B" w14:textId="77777777" w:rsidR="00D15142" w:rsidRPr="005019CE" w:rsidRDefault="00D15142" w:rsidP="00CD370B">
      <w:pPr>
        <w:pStyle w:val="Akapitzlist"/>
        <w:widowControl w:val="0"/>
        <w:numPr>
          <w:ilvl w:val="0"/>
          <w:numId w:val="11"/>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9B775C" w14:textId="77777777" w:rsidR="00D15142" w:rsidRPr="005019CE" w:rsidRDefault="00D15142" w:rsidP="00CD370B">
      <w:pPr>
        <w:pStyle w:val="Akapitzlist"/>
        <w:widowControl w:val="0"/>
        <w:numPr>
          <w:ilvl w:val="0"/>
          <w:numId w:val="11"/>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dokonać bezpośredniej zapłaty wynagrodzenia Podwykonawcy lub dalszemu Podwykonawcy, jeżeli Podwykonawca lub dalszy Podwykonawca wykaże zasadność takiej zapłaty.</w:t>
      </w:r>
    </w:p>
    <w:p w14:paraId="383EBFB1" w14:textId="1382F08A"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5A4CB6C6" w14:textId="77777777"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dokonania bezpośredniej zapłaty Podwykonawcy lub dalszemu Podwykonawcy, Zamawiający potrąci zapłaconą kwotę z wynagrodzenia należnego Wykonawcy.</w:t>
      </w:r>
    </w:p>
    <w:p w14:paraId="4C0CC317" w14:textId="77777777"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20A5182F" w14:textId="3C8B274D"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Faktura zostanie wystawiona na Centrum Nauki Kopernik z siedzibą w Warszawie (00-390) przy ul. Wybrzeże Kościuszkowskie 20, NIP 701-002-51-69 i dostarczon</w:t>
      </w:r>
      <w:r w:rsidR="00D7325B" w:rsidRPr="005019CE">
        <w:rPr>
          <w:rFonts w:ascii="Arial" w:hAnsi="Arial" w:cs="Arial"/>
          <w:sz w:val="20"/>
          <w:szCs w:val="20"/>
        </w:rPr>
        <w:t>a na adres</w:t>
      </w:r>
      <w:r w:rsidR="00440761" w:rsidRPr="005019CE">
        <w:rPr>
          <w:rFonts w:ascii="Arial" w:hAnsi="Arial" w:cs="Arial"/>
          <w:sz w:val="20"/>
          <w:szCs w:val="20"/>
        </w:rPr>
        <w:t xml:space="preserve"> </w:t>
      </w:r>
      <w:r w:rsidR="008D450F" w:rsidRPr="005019CE">
        <w:rPr>
          <w:rFonts w:ascii="Arial" w:hAnsi="Arial" w:cs="Arial"/>
          <w:sz w:val="20"/>
          <w:szCs w:val="20"/>
        </w:rPr>
        <w:t>faktura@kopernik.org.p</w:t>
      </w:r>
      <w:r w:rsidR="00D7325B" w:rsidRPr="005019CE">
        <w:rPr>
          <w:rFonts w:ascii="Arial" w:hAnsi="Arial" w:cs="Arial"/>
          <w:sz w:val="20"/>
          <w:szCs w:val="20"/>
        </w:rPr>
        <w:t xml:space="preserve"> oraz na adres e – mail Koordynatora wskazany w treści Umowy.</w:t>
      </w:r>
    </w:p>
    <w:p w14:paraId="789D79D8" w14:textId="3996336B"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Wykonawca oświadcza, że jest podatnikiem podatku od towarów i usług,  NIP __________ i jest uprawniony do wystawiania faktur.</w:t>
      </w:r>
    </w:p>
    <w:p w14:paraId="4C584B34" w14:textId="71D86785" w:rsidR="00D15142" w:rsidRPr="005019CE" w:rsidRDefault="00D15142"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Termin zapłaty faktury przez Wykonawcę ustala się na 14 dni liczonych od daty dostarczenia </w:t>
      </w:r>
      <w:r w:rsidRPr="005019CE">
        <w:rPr>
          <w:rFonts w:ascii="Arial" w:hAnsi="Arial" w:cs="Arial"/>
          <w:sz w:val="20"/>
          <w:szCs w:val="20"/>
        </w:rPr>
        <w:lastRenderedPageBreak/>
        <w:t>Zamawiające</w:t>
      </w:r>
      <w:r w:rsidR="00D7325B" w:rsidRPr="005019CE">
        <w:rPr>
          <w:rFonts w:ascii="Arial" w:hAnsi="Arial" w:cs="Arial"/>
          <w:sz w:val="20"/>
          <w:szCs w:val="20"/>
        </w:rPr>
        <w:t>mu</w:t>
      </w:r>
      <w:r w:rsidRPr="005019CE">
        <w:rPr>
          <w:rFonts w:ascii="Arial" w:hAnsi="Arial" w:cs="Arial"/>
          <w:sz w:val="20"/>
          <w:szCs w:val="20"/>
        </w:rPr>
        <w:t xml:space="preserve"> prawidłowo wystawionej faktury</w:t>
      </w:r>
      <w:r w:rsidR="00F9251A" w:rsidRPr="005019CE">
        <w:rPr>
          <w:rFonts w:ascii="Arial" w:hAnsi="Arial" w:cs="Arial"/>
          <w:sz w:val="20"/>
          <w:szCs w:val="20"/>
        </w:rPr>
        <w:t>.</w:t>
      </w:r>
    </w:p>
    <w:p w14:paraId="5E4E7FDC" w14:textId="054E44FA" w:rsidR="00F9251A" w:rsidRPr="005019CE" w:rsidRDefault="00F9251A"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 datę płatności uznaje się datę obciążenia rachunku bankowego </w:t>
      </w:r>
      <w:r w:rsidRPr="005019CE">
        <w:rPr>
          <w:rFonts w:ascii="Arial" w:hAnsi="Arial" w:cs="Arial"/>
          <w:noProof/>
          <w:sz w:val="20"/>
          <w:szCs w:val="20"/>
        </w:rPr>
        <w:t>CNK</w:t>
      </w:r>
      <w:r w:rsidR="00BE5766" w:rsidRPr="005019CE">
        <w:rPr>
          <w:rFonts w:ascii="Arial" w:hAnsi="Arial" w:cs="Arial"/>
          <w:sz w:val="20"/>
          <w:szCs w:val="20"/>
        </w:rPr>
        <w:t>.</w:t>
      </w:r>
    </w:p>
    <w:p w14:paraId="03B8A996" w14:textId="137A85DB" w:rsidR="00F9251A" w:rsidRPr="005019CE" w:rsidRDefault="00F9251A" w:rsidP="00CD370B">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Wynagrodzenie określone w ust. 1 powyżej, obejmuje wszelkie należności Wykonawcy z tytułu realizacji Umowy, w tym udzielenia gwarancji i świadczenia serwisu gwarancyjnego i nie podlega zwiększeniu ani waloryzacji. </w:t>
      </w:r>
    </w:p>
    <w:p w14:paraId="469ED362" w14:textId="264169F7" w:rsidR="00CC6A1C" w:rsidRPr="005019CE" w:rsidRDefault="00D15142" w:rsidP="00411F8E">
      <w:pPr>
        <w:pStyle w:val="Akapitzlist"/>
        <w:widowControl w:val="0"/>
        <w:numPr>
          <w:ilvl w:val="0"/>
          <w:numId w:val="9"/>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 nieterminową realizację prawidłowo wystawionej faktury Wykonawcy przysługują odsetki w</w:t>
      </w:r>
      <w:r w:rsidR="001C4C5D" w:rsidRPr="005019CE">
        <w:rPr>
          <w:rFonts w:ascii="Arial" w:hAnsi="Arial" w:cs="Arial"/>
          <w:sz w:val="20"/>
          <w:szCs w:val="20"/>
        </w:rPr>
        <w:t> </w:t>
      </w:r>
      <w:r w:rsidRPr="005019CE">
        <w:rPr>
          <w:rFonts w:ascii="Arial" w:hAnsi="Arial" w:cs="Arial"/>
          <w:sz w:val="20"/>
          <w:szCs w:val="20"/>
        </w:rPr>
        <w:t>wysokości ustawowej, z zastrzeżeniem, że Wykonawcy nie przysługują odsetki od kwot zatrzymanych przez Zamawiającego w celu dokonania bezpośredniej zapłaty Podwykonawcom lub dalszym Podwykonawcom.</w:t>
      </w:r>
      <w:bookmarkStart w:id="4" w:name="_Hlk159230105"/>
    </w:p>
    <w:p w14:paraId="2A7F5775" w14:textId="77777777" w:rsidR="004618A5" w:rsidRPr="005019CE" w:rsidRDefault="004618A5" w:rsidP="00C6682E">
      <w:pPr>
        <w:autoSpaceDE w:val="0"/>
        <w:autoSpaceDN w:val="0"/>
        <w:adjustRightInd w:val="0"/>
        <w:spacing w:after="0" w:line="276" w:lineRule="auto"/>
        <w:rPr>
          <w:rFonts w:ascii="Arial" w:hAnsi="Arial" w:cs="Arial"/>
          <w:b/>
          <w:bCs/>
          <w:sz w:val="20"/>
          <w:szCs w:val="20"/>
          <w14:ligatures w14:val="standardContextual"/>
        </w:rPr>
      </w:pPr>
    </w:p>
    <w:p w14:paraId="4EB02761" w14:textId="235261D1" w:rsidR="003B160E" w:rsidRPr="005019CE" w:rsidRDefault="003B160E" w:rsidP="00C44A76">
      <w:pPr>
        <w:autoSpaceDE w:val="0"/>
        <w:autoSpaceDN w:val="0"/>
        <w:adjustRightInd w:val="0"/>
        <w:spacing w:after="0" w:line="276" w:lineRule="auto"/>
        <w:jc w:val="center"/>
        <w:rPr>
          <w:rFonts w:ascii="Arial" w:hAnsi="Arial" w:cs="Arial"/>
          <w:b/>
          <w:bCs/>
          <w:sz w:val="20"/>
          <w:szCs w:val="20"/>
          <w14:ligatures w14:val="standardContextual"/>
        </w:rPr>
      </w:pPr>
      <w:r w:rsidRPr="005019CE">
        <w:rPr>
          <w:rFonts w:ascii="Arial" w:hAnsi="Arial" w:cs="Arial"/>
          <w:b/>
          <w:bCs/>
          <w:sz w:val="20"/>
          <w:szCs w:val="20"/>
          <w14:ligatures w14:val="standardContextual"/>
        </w:rPr>
        <w:t xml:space="preserve">§ </w:t>
      </w:r>
      <w:r w:rsidR="00801892" w:rsidRPr="005019CE">
        <w:rPr>
          <w:rFonts w:ascii="Arial" w:hAnsi="Arial" w:cs="Arial"/>
          <w:b/>
          <w:bCs/>
          <w:sz w:val="20"/>
          <w:szCs w:val="20"/>
          <w14:ligatures w14:val="standardContextual"/>
        </w:rPr>
        <w:t>9</w:t>
      </w:r>
    </w:p>
    <w:p w14:paraId="56E394F8" w14:textId="77777777" w:rsidR="003B160E" w:rsidRPr="005019CE" w:rsidRDefault="003B160E" w:rsidP="00C44A76">
      <w:pPr>
        <w:autoSpaceDE w:val="0"/>
        <w:autoSpaceDN w:val="0"/>
        <w:adjustRightInd w:val="0"/>
        <w:spacing w:after="0" w:line="276" w:lineRule="auto"/>
        <w:jc w:val="center"/>
        <w:rPr>
          <w:rFonts w:ascii="Arial" w:hAnsi="Arial" w:cs="Arial"/>
          <w:b/>
          <w:bCs/>
          <w:sz w:val="20"/>
          <w:szCs w:val="20"/>
          <w14:ligatures w14:val="standardContextual"/>
        </w:rPr>
      </w:pPr>
      <w:r w:rsidRPr="005019CE">
        <w:rPr>
          <w:rFonts w:ascii="Arial" w:hAnsi="Arial" w:cs="Arial"/>
          <w:b/>
          <w:bCs/>
          <w:sz w:val="20"/>
          <w:szCs w:val="20"/>
          <w14:ligatures w14:val="standardContextual"/>
        </w:rPr>
        <w:t>Prawa autorskie</w:t>
      </w:r>
    </w:p>
    <w:p w14:paraId="73D6DB09" w14:textId="724AF6BF"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 xml:space="preserve">W przypadku powstania w związku z realizacją Przedmiotu Zamówienia utworów w rozumieniu ustawy o prawie autorskim i prawach pokrewnych, zwanych dalej </w:t>
      </w:r>
      <w:r w:rsidRPr="005019CE">
        <w:rPr>
          <w:rFonts w:ascii="Arial" w:hAnsi="Arial" w:cs="Arial"/>
          <w:b/>
          <w:bCs/>
          <w:sz w:val="20"/>
          <w:szCs w:val="20"/>
          <w14:ligatures w14:val="standardContextual"/>
        </w:rPr>
        <w:t>„Utworami</w:t>
      </w:r>
      <w:r w:rsidRPr="005019CE">
        <w:rPr>
          <w:rFonts w:ascii="Arial" w:hAnsi="Arial" w:cs="Arial"/>
          <w:sz w:val="20"/>
          <w:szCs w:val="20"/>
          <w14:ligatures w14:val="standardContextual"/>
        </w:rPr>
        <w:t xml:space="preserve">”, z chwilą ich przyjęcia przez Zamawiającego i w ramach wynagrodzenia określonego w § </w:t>
      </w:r>
      <w:r w:rsidR="007F08CC" w:rsidRPr="005019CE">
        <w:rPr>
          <w:rFonts w:ascii="Arial" w:hAnsi="Arial" w:cs="Arial"/>
          <w:sz w:val="20"/>
          <w:szCs w:val="20"/>
          <w14:ligatures w14:val="standardContextual"/>
        </w:rPr>
        <w:t>7</w:t>
      </w:r>
      <w:r w:rsidRPr="005019CE">
        <w:rPr>
          <w:rFonts w:ascii="Arial" w:hAnsi="Arial" w:cs="Arial"/>
          <w:sz w:val="20"/>
          <w:szCs w:val="20"/>
          <w14:ligatures w14:val="standardContextual"/>
        </w:rPr>
        <w:t xml:space="preserve"> Umowy, Wykonawca przenosi na rzecz Zamawiającego bezwarunkowo, całość autorskich praw majątkowych do wszystkich Utworów, bez dodatkowych oświadczeń stron w tym zakresie wraz z prawem do wykonywania i zezwalania na wykonywanie zależnych praw autorskich na polach eksploatacji wskazanych w ust. </w:t>
      </w:r>
      <w:r w:rsidR="00F51F38" w:rsidRPr="005019CE">
        <w:rPr>
          <w:rFonts w:ascii="Arial" w:hAnsi="Arial" w:cs="Arial"/>
          <w:sz w:val="20"/>
          <w:szCs w:val="20"/>
          <w14:ligatures w14:val="standardContextual"/>
        </w:rPr>
        <w:t>3</w:t>
      </w:r>
      <w:r w:rsidR="00DC7DA0" w:rsidRPr="005019CE">
        <w:rPr>
          <w:rFonts w:ascii="Arial" w:hAnsi="Arial" w:cs="Arial"/>
          <w:sz w:val="20"/>
          <w:szCs w:val="20"/>
          <w14:ligatures w14:val="standardContextual"/>
        </w:rPr>
        <w:t xml:space="preserve"> poniżej</w:t>
      </w:r>
      <w:r w:rsidRPr="005019CE">
        <w:rPr>
          <w:rFonts w:ascii="Arial" w:hAnsi="Arial" w:cs="Arial"/>
          <w:sz w:val="20"/>
          <w:szCs w:val="20"/>
          <w14:ligatures w14:val="standardContextual"/>
        </w:rPr>
        <w:t xml:space="preserve">. </w:t>
      </w:r>
    </w:p>
    <w:p w14:paraId="149DEC85" w14:textId="77777777"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Równocześnie Wykonawca przenosi na rzecz Zamawiającego własność wszelkich egzemplarzy</w:t>
      </w:r>
    </w:p>
    <w:p w14:paraId="098774B9" w14:textId="3A7BFC69" w:rsidR="003B160E" w:rsidRPr="005019CE" w:rsidRDefault="003B160E" w:rsidP="00DC7DA0">
      <w:pPr>
        <w:pStyle w:val="Akapitzlist"/>
        <w:autoSpaceDE w:val="0"/>
        <w:autoSpaceDN w:val="0"/>
        <w:adjustRightInd w:val="0"/>
        <w:spacing w:after="0" w:line="276" w:lineRule="auto"/>
        <w:ind w:left="360"/>
        <w:jc w:val="both"/>
        <w:rPr>
          <w:rFonts w:ascii="Arial" w:hAnsi="Arial" w:cs="Arial"/>
          <w:sz w:val="20"/>
          <w:szCs w:val="20"/>
          <w14:ligatures w14:val="standardContextual"/>
        </w:rPr>
      </w:pPr>
      <w:r w:rsidRPr="005019CE">
        <w:rPr>
          <w:rFonts w:ascii="Arial" w:hAnsi="Arial" w:cs="Arial"/>
          <w:sz w:val="20"/>
          <w:szCs w:val="20"/>
          <w14:ligatures w14:val="standardContextual"/>
        </w:rPr>
        <w:t>lub nośników, na których utrwalono Utwory</w:t>
      </w:r>
      <w:r w:rsidR="00DC7DA0" w:rsidRPr="005019CE">
        <w:rPr>
          <w:rFonts w:ascii="Arial" w:hAnsi="Arial" w:cs="Arial"/>
          <w:sz w:val="20"/>
          <w:szCs w:val="20"/>
          <w14:ligatures w14:val="standardContextual"/>
        </w:rPr>
        <w:t>.</w:t>
      </w:r>
    </w:p>
    <w:p w14:paraId="2C959ED9" w14:textId="60B00418"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Zamawiający z chwilą przeniesienia na niego autorskich praw majątkowych i praw zależnych do utworów będzie mógł korzystać z nich w całości lub w części na następujących polach eksploatacji:</w:t>
      </w:r>
    </w:p>
    <w:p w14:paraId="71B5FD57" w14:textId="284C4C9C"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utrwalanie i zwielokrotnianie dowolnymi technikami, w tym drukarskimi, poligraficznymi, reprograficznymi,</w:t>
      </w:r>
      <w:r w:rsidR="00DC7DA0" w:rsidRPr="005019CE">
        <w:rPr>
          <w:rFonts w:ascii="Arial" w:hAnsi="Arial" w:cs="Arial"/>
          <w:sz w:val="20"/>
          <w:szCs w:val="20"/>
          <w14:ligatures w14:val="standardContextual"/>
        </w:rPr>
        <w:t xml:space="preserve"> </w:t>
      </w:r>
      <w:r w:rsidRPr="005019CE">
        <w:rPr>
          <w:rFonts w:ascii="Arial" w:hAnsi="Arial" w:cs="Arial"/>
          <w:sz w:val="20"/>
          <w:szCs w:val="20"/>
          <w14:ligatures w14:val="standardContextual"/>
        </w:rPr>
        <w:t>informatycznymi, cyfrowymi, włączając kserokopie, slajdy, reprodukcje komputerowe, a także odręcznie</w:t>
      </w:r>
      <w:r w:rsidR="00DC7DA0" w:rsidRPr="005019CE">
        <w:rPr>
          <w:rFonts w:ascii="Arial" w:hAnsi="Arial" w:cs="Arial"/>
          <w:sz w:val="20"/>
          <w:szCs w:val="20"/>
          <w14:ligatures w14:val="standardContextual"/>
        </w:rPr>
        <w:t xml:space="preserve"> </w:t>
      </w:r>
      <w:r w:rsidRPr="005019CE">
        <w:rPr>
          <w:rFonts w:ascii="Arial" w:hAnsi="Arial" w:cs="Arial"/>
          <w:sz w:val="20"/>
          <w:szCs w:val="20"/>
          <w14:ligatures w14:val="standardContextual"/>
        </w:rPr>
        <w:t>i odmianami tych technik;</w:t>
      </w:r>
    </w:p>
    <w:p w14:paraId="6DC4EE4D" w14:textId="1FF4FE6B"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wykorzystywanie wielokrotne utworu do realizacji celów, zadań i inwestycji Zamawiającego,</w:t>
      </w:r>
    </w:p>
    <w:p w14:paraId="36F6ECB2" w14:textId="139D17FB"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wykorzystanie w ramach rozliczeń dofinansowania z funduszy Unii Europejskiej;</w:t>
      </w:r>
    </w:p>
    <w:p w14:paraId="39E331B8" w14:textId="6FFF9C01"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wprowadzanie do pamięci komputera i inne nośniki danych;</w:t>
      </w:r>
    </w:p>
    <w:p w14:paraId="5BF73D81" w14:textId="5A8027EA"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wykorzystanie w zakresie koniecznym dla prawidłowej eksploatacji utworu w przedsiębiorstwie Zamawiającego w dowolnym miejscu, czasie i liczbie,</w:t>
      </w:r>
    </w:p>
    <w:p w14:paraId="36FF59A7" w14:textId="0E896A15"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udostępnianie wykonawcom, w tym także wykonanych kopii,</w:t>
      </w:r>
    </w:p>
    <w:p w14:paraId="7D1F22B2" w14:textId="26853045" w:rsidR="003B160E" w:rsidRPr="005019CE" w:rsidRDefault="003B160E" w:rsidP="00CD370B">
      <w:pPr>
        <w:pStyle w:val="Akapitzlist"/>
        <w:numPr>
          <w:ilvl w:val="1"/>
          <w:numId w:val="3"/>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przetwarzanie, wprowadzanie zmian, poprawek i modyfikacji.</w:t>
      </w:r>
    </w:p>
    <w:p w14:paraId="2E830E5C" w14:textId="3CC849E5"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Strony ustalają, że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74CAB776" w14:textId="7AA93138"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 przypadku wystąpienia przez jakąkolwiek osobę trzecią w stosunku do Zamawiającego z roszczeniem z tytułu naruszenia praw autorskich, zarówno osobistych, jak i majątkowych, jeżeli naruszenie nastąpiło w związku z nienależytym wykonaniem umowy przez Wykonawcę, Wykonawca</w:t>
      </w:r>
      <w:r w:rsidR="00DC7DA0" w:rsidRPr="005019CE">
        <w:rPr>
          <w:rFonts w:ascii="Arial" w:hAnsi="Arial" w:cs="Arial"/>
          <w:sz w:val="20"/>
          <w:szCs w:val="20"/>
          <w14:ligatures w14:val="standardContextual"/>
        </w:rPr>
        <w:t>:</w:t>
      </w:r>
    </w:p>
    <w:p w14:paraId="1FED141E" w14:textId="2689599D" w:rsidR="003B160E" w:rsidRPr="005019CE" w:rsidRDefault="003B160E" w:rsidP="00CD370B">
      <w:pPr>
        <w:pStyle w:val="Akapitzlist"/>
        <w:numPr>
          <w:ilvl w:val="0"/>
          <w:numId w:val="35"/>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przyjmie na siebie pełną odpowiedzialność za powstanie oraz wszelkie skutki powyższych zdarzeń,</w:t>
      </w:r>
    </w:p>
    <w:p w14:paraId="65298C40" w14:textId="1B814A37" w:rsidR="003B160E" w:rsidRPr="005019CE" w:rsidRDefault="003B160E" w:rsidP="00CD370B">
      <w:pPr>
        <w:pStyle w:val="Akapitzlist"/>
        <w:numPr>
          <w:ilvl w:val="0"/>
          <w:numId w:val="35"/>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05F66CCA" w14:textId="02EDC010" w:rsidR="003B160E" w:rsidRPr="005019CE" w:rsidRDefault="003B160E" w:rsidP="00CD370B">
      <w:pPr>
        <w:pStyle w:val="Akapitzlist"/>
        <w:numPr>
          <w:ilvl w:val="0"/>
          <w:numId w:val="35"/>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poniesie wszelkie koszty związane z ewentualnym pokryciem roszczeń majątkowych i niemajątkowych związanych z naruszeniem praw autorskich majątkowych lub osobistych osoby lub osób zgłaszających roszczenia.</w:t>
      </w:r>
    </w:p>
    <w:p w14:paraId="59B82652" w14:textId="7DCD34C9"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t>Jeżeli do czasu rozwiązania umowy przez Zamawiającego autorskie prawa majątkowe, o których mowa w ust. 1, nie zostaną przeniesione na Zamawiającego, przejście tych praw na Zamawiającego nastąpi z chwilą rozwiązania umowy.</w:t>
      </w:r>
    </w:p>
    <w:p w14:paraId="08A306B0" w14:textId="4CE57544" w:rsidR="003B160E" w:rsidRPr="005019CE" w:rsidRDefault="003B160E" w:rsidP="00CD370B">
      <w:pPr>
        <w:pStyle w:val="Akapitzlist"/>
        <w:numPr>
          <w:ilvl w:val="0"/>
          <w:numId w:val="34"/>
        </w:numPr>
        <w:autoSpaceDE w:val="0"/>
        <w:autoSpaceDN w:val="0"/>
        <w:adjustRightInd w:val="0"/>
        <w:spacing w:after="0" w:line="276" w:lineRule="auto"/>
        <w:jc w:val="both"/>
        <w:rPr>
          <w:rFonts w:ascii="Arial" w:hAnsi="Arial" w:cs="Arial"/>
          <w:sz w:val="20"/>
          <w:szCs w:val="20"/>
          <w14:ligatures w14:val="standardContextual"/>
        </w:rPr>
      </w:pPr>
      <w:r w:rsidRPr="005019CE">
        <w:rPr>
          <w:rFonts w:ascii="Arial" w:hAnsi="Arial" w:cs="Arial"/>
          <w:sz w:val="20"/>
          <w:szCs w:val="20"/>
          <w14:ligatures w14:val="standardContextual"/>
        </w:rPr>
        <w:lastRenderedPageBreak/>
        <w:t>Zamawiający zobowiązuje się do poszanowania autorskich praw osobistych do utworów każdego z twórców, z wyjątkiem nienaruszalności jej treści i formy oraz jej rzetelnego wykorzystania.</w:t>
      </w:r>
    </w:p>
    <w:bookmarkEnd w:id="4"/>
    <w:p w14:paraId="5422EBA3" w14:textId="77777777" w:rsidR="00937489" w:rsidRPr="005019CE" w:rsidRDefault="00937489" w:rsidP="00C44A76">
      <w:pPr>
        <w:widowControl w:val="0"/>
        <w:suppressAutoHyphens/>
        <w:spacing w:after="0" w:line="276" w:lineRule="auto"/>
        <w:contextualSpacing/>
        <w:jc w:val="center"/>
        <w:rPr>
          <w:rFonts w:ascii="Arial" w:hAnsi="Arial" w:cs="Arial"/>
          <w:b/>
          <w:bCs/>
          <w:sz w:val="20"/>
          <w:szCs w:val="20"/>
        </w:rPr>
      </w:pPr>
    </w:p>
    <w:p w14:paraId="19654889" w14:textId="77777777" w:rsidR="00C6682E" w:rsidRPr="005019CE" w:rsidRDefault="00C6682E" w:rsidP="00C44A76">
      <w:pPr>
        <w:widowControl w:val="0"/>
        <w:suppressAutoHyphens/>
        <w:spacing w:after="0" w:line="276" w:lineRule="auto"/>
        <w:contextualSpacing/>
        <w:jc w:val="center"/>
        <w:rPr>
          <w:rFonts w:ascii="Arial" w:hAnsi="Arial" w:cs="Arial"/>
          <w:b/>
          <w:bCs/>
          <w:sz w:val="20"/>
          <w:szCs w:val="20"/>
        </w:rPr>
      </w:pPr>
    </w:p>
    <w:p w14:paraId="5661197C" w14:textId="77777777" w:rsidR="00C6682E" w:rsidRPr="005019CE" w:rsidRDefault="00C6682E" w:rsidP="00C44A76">
      <w:pPr>
        <w:widowControl w:val="0"/>
        <w:suppressAutoHyphens/>
        <w:spacing w:after="0" w:line="276" w:lineRule="auto"/>
        <w:contextualSpacing/>
        <w:jc w:val="center"/>
        <w:rPr>
          <w:rFonts w:ascii="Arial" w:hAnsi="Arial" w:cs="Arial"/>
          <w:b/>
          <w:bCs/>
          <w:sz w:val="20"/>
          <w:szCs w:val="20"/>
        </w:rPr>
      </w:pPr>
    </w:p>
    <w:p w14:paraId="4A9F161E" w14:textId="77777777" w:rsidR="00C6682E" w:rsidRPr="005019CE" w:rsidRDefault="00C6682E" w:rsidP="00C44A76">
      <w:pPr>
        <w:widowControl w:val="0"/>
        <w:suppressAutoHyphens/>
        <w:spacing w:after="0" w:line="276" w:lineRule="auto"/>
        <w:contextualSpacing/>
        <w:jc w:val="center"/>
        <w:rPr>
          <w:rFonts w:ascii="Arial" w:hAnsi="Arial" w:cs="Arial"/>
          <w:b/>
          <w:bCs/>
          <w:sz w:val="20"/>
          <w:szCs w:val="20"/>
        </w:rPr>
      </w:pPr>
    </w:p>
    <w:p w14:paraId="43E6AAFA" w14:textId="661B9139" w:rsidR="00D15142" w:rsidRPr="005019CE" w:rsidRDefault="00D15142" w:rsidP="00C44A76">
      <w:pPr>
        <w:widowControl w:val="0"/>
        <w:suppressAutoHyphens/>
        <w:spacing w:after="0" w:line="276" w:lineRule="auto"/>
        <w:contextualSpacing/>
        <w:jc w:val="center"/>
        <w:rPr>
          <w:rFonts w:ascii="Arial" w:hAnsi="Arial" w:cs="Arial"/>
          <w:b/>
          <w:bCs/>
          <w:sz w:val="20"/>
          <w:szCs w:val="20"/>
        </w:rPr>
      </w:pPr>
      <w:r w:rsidRPr="005019CE">
        <w:rPr>
          <w:rFonts w:ascii="Arial" w:hAnsi="Arial" w:cs="Arial"/>
          <w:b/>
          <w:bCs/>
          <w:sz w:val="20"/>
          <w:szCs w:val="20"/>
        </w:rPr>
        <w:t xml:space="preserve">§ </w:t>
      </w:r>
      <w:r w:rsidR="00801892" w:rsidRPr="005019CE">
        <w:rPr>
          <w:rFonts w:ascii="Arial" w:hAnsi="Arial" w:cs="Arial"/>
          <w:b/>
          <w:bCs/>
          <w:sz w:val="20"/>
          <w:szCs w:val="20"/>
        </w:rPr>
        <w:t>10</w:t>
      </w:r>
    </w:p>
    <w:p w14:paraId="033A2193" w14:textId="77777777" w:rsidR="00D15142" w:rsidRPr="005019CE" w:rsidRDefault="00D15142" w:rsidP="00C44A76">
      <w:pPr>
        <w:spacing w:after="0" w:line="276" w:lineRule="auto"/>
        <w:contextualSpacing/>
        <w:jc w:val="center"/>
        <w:rPr>
          <w:rFonts w:ascii="Arial" w:hAnsi="Arial" w:cs="Arial"/>
          <w:b/>
          <w:bCs/>
          <w:sz w:val="20"/>
          <w:szCs w:val="20"/>
        </w:rPr>
      </w:pPr>
      <w:bookmarkStart w:id="5" w:name="_Hlk159229887"/>
      <w:r w:rsidRPr="005019CE">
        <w:rPr>
          <w:rFonts w:ascii="Arial" w:hAnsi="Arial" w:cs="Arial"/>
          <w:b/>
          <w:bCs/>
          <w:sz w:val="20"/>
          <w:szCs w:val="20"/>
        </w:rPr>
        <w:t>Zabezpieczenie należytego wykonania umowy</w:t>
      </w:r>
    </w:p>
    <w:p w14:paraId="68A6ED69" w14:textId="32097177" w:rsidR="00D44A37"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Wykonawca</w:t>
      </w:r>
      <w:r w:rsidR="004E2F50" w:rsidRPr="005019CE">
        <w:rPr>
          <w:rFonts w:ascii="Arial" w:hAnsi="Arial" w:cs="Arial"/>
          <w:sz w:val="20"/>
          <w:szCs w:val="20"/>
        </w:rPr>
        <w:t>,</w:t>
      </w:r>
      <w:r w:rsidRPr="005019CE">
        <w:rPr>
          <w:rFonts w:ascii="Arial" w:hAnsi="Arial" w:cs="Arial"/>
          <w:sz w:val="20"/>
          <w:szCs w:val="20"/>
        </w:rPr>
        <w:t xml:space="preserve"> przed zawarciem Umowy</w:t>
      </w:r>
      <w:r w:rsidR="004E2F50" w:rsidRPr="005019CE">
        <w:rPr>
          <w:rFonts w:ascii="Arial" w:hAnsi="Arial" w:cs="Arial"/>
          <w:sz w:val="20"/>
          <w:szCs w:val="20"/>
        </w:rPr>
        <w:t>,</w:t>
      </w:r>
      <w:r w:rsidRPr="005019CE">
        <w:rPr>
          <w:rFonts w:ascii="Arial" w:hAnsi="Arial" w:cs="Arial"/>
          <w:sz w:val="20"/>
          <w:szCs w:val="20"/>
        </w:rPr>
        <w:t xml:space="preserve"> </w:t>
      </w:r>
      <w:r w:rsidR="0013410A" w:rsidRPr="005019CE">
        <w:rPr>
          <w:rFonts w:ascii="Arial" w:hAnsi="Arial" w:cs="Arial"/>
          <w:sz w:val="20"/>
          <w:szCs w:val="20"/>
        </w:rPr>
        <w:t>wniesie</w:t>
      </w:r>
      <w:r w:rsidRPr="005019CE">
        <w:rPr>
          <w:rFonts w:ascii="Arial" w:hAnsi="Arial" w:cs="Arial"/>
          <w:sz w:val="20"/>
          <w:szCs w:val="20"/>
        </w:rPr>
        <w:t xml:space="preserve"> zabezpieczenie należytego wykonania Umowy, zwane dalej „</w:t>
      </w:r>
      <w:r w:rsidRPr="005019CE">
        <w:rPr>
          <w:rFonts w:ascii="Arial" w:hAnsi="Arial" w:cs="Arial"/>
          <w:b/>
          <w:bCs/>
          <w:sz w:val="20"/>
          <w:szCs w:val="20"/>
        </w:rPr>
        <w:t>Zabezpieczeniem</w:t>
      </w:r>
      <w:r w:rsidRPr="005019CE">
        <w:rPr>
          <w:rFonts w:ascii="Arial" w:hAnsi="Arial" w:cs="Arial"/>
          <w:sz w:val="20"/>
          <w:szCs w:val="20"/>
        </w:rPr>
        <w:t xml:space="preserve">” w wysokości </w:t>
      </w:r>
      <w:r w:rsidR="00D7325B" w:rsidRPr="005019CE">
        <w:rPr>
          <w:rFonts w:ascii="Arial" w:hAnsi="Arial" w:cs="Arial"/>
          <w:sz w:val="20"/>
          <w:szCs w:val="20"/>
        </w:rPr>
        <w:t>3</w:t>
      </w:r>
      <w:r w:rsidRPr="005019CE">
        <w:rPr>
          <w:rFonts w:ascii="Arial" w:hAnsi="Arial" w:cs="Arial"/>
          <w:sz w:val="20"/>
          <w:szCs w:val="20"/>
        </w:rPr>
        <w:t>% wynagrodzenia wykonawcy brutto, o którym mowa w § 6 ust. 1 Umowy, tj. ______ zł (słownie złotych: _____)</w:t>
      </w:r>
      <w:r w:rsidR="00D44A37" w:rsidRPr="005019CE">
        <w:rPr>
          <w:rFonts w:ascii="Arial" w:hAnsi="Arial" w:cs="Arial"/>
          <w:sz w:val="20"/>
          <w:szCs w:val="20"/>
        </w:rPr>
        <w:t xml:space="preserve"> w jednej lub kilku formach określonych w pkt. 1-5 poniżej:</w:t>
      </w:r>
    </w:p>
    <w:p w14:paraId="3730C21B" w14:textId="120D431D" w:rsidR="003B157C"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1) </w:t>
      </w:r>
      <w:r w:rsidR="00D44A37" w:rsidRPr="005019CE">
        <w:rPr>
          <w:rFonts w:ascii="Arial" w:hAnsi="Arial" w:cs="Arial"/>
          <w:sz w:val="20"/>
          <w:szCs w:val="20"/>
        </w:rPr>
        <w:t>pieniądz,</w:t>
      </w:r>
    </w:p>
    <w:p w14:paraId="6E23468F" w14:textId="62B43B11"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2) </w:t>
      </w:r>
      <w:r w:rsidR="00D44A37" w:rsidRPr="005019CE">
        <w:rPr>
          <w:rFonts w:ascii="Arial" w:hAnsi="Arial" w:cs="Arial"/>
          <w:sz w:val="20"/>
          <w:szCs w:val="20"/>
        </w:rPr>
        <w:t>poręczenie bankowe lub poręczenie spółdzielczej kasy oszczędnościowo-kredytowej, z tym, że poręczenie kasy jest zawsze poręczeniem pieniężnym,</w:t>
      </w:r>
    </w:p>
    <w:p w14:paraId="5A56E0CC" w14:textId="3860D311"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3) </w:t>
      </w:r>
      <w:r w:rsidR="00D44A37" w:rsidRPr="005019CE">
        <w:rPr>
          <w:rFonts w:ascii="Arial" w:hAnsi="Arial" w:cs="Arial"/>
          <w:sz w:val="20"/>
          <w:szCs w:val="20"/>
        </w:rPr>
        <w:t xml:space="preserve">gwarancja bankowa </w:t>
      </w:r>
      <w:bookmarkStart w:id="6" w:name="_Hlk153141809"/>
      <w:r w:rsidR="00D44A37" w:rsidRPr="005019CE">
        <w:rPr>
          <w:rFonts w:ascii="Arial" w:hAnsi="Arial" w:cs="Arial"/>
          <w:sz w:val="20"/>
          <w:szCs w:val="20"/>
        </w:rPr>
        <w:t>wystawiona przez instytucję finansową albo kredytową z obszaru Unii Europejskiej,</w:t>
      </w:r>
      <w:bookmarkEnd w:id="6"/>
    </w:p>
    <w:p w14:paraId="51FACDE5" w14:textId="0D74E619"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4) </w:t>
      </w:r>
      <w:r w:rsidR="00D44A37" w:rsidRPr="005019CE">
        <w:rPr>
          <w:rFonts w:ascii="Arial" w:hAnsi="Arial" w:cs="Arial"/>
          <w:sz w:val="20"/>
          <w:szCs w:val="20"/>
        </w:rPr>
        <w:t xml:space="preserve">gwarancja ubezpieczeniowa </w:t>
      </w:r>
      <w:bookmarkStart w:id="7" w:name="_Hlk153141825"/>
      <w:r w:rsidR="00D44A37" w:rsidRPr="005019CE">
        <w:rPr>
          <w:rFonts w:ascii="Arial" w:hAnsi="Arial" w:cs="Arial"/>
          <w:sz w:val="20"/>
          <w:szCs w:val="20"/>
        </w:rPr>
        <w:t>wystawiona przez instytucję finansową albo kredytową z obszaru Unii Europejskiej,</w:t>
      </w:r>
      <w:bookmarkEnd w:id="7"/>
    </w:p>
    <w:p w14:paraId="1DB9B797" w14:textId="374AE8DF" w:rsidR="00D44A37" w:rsidRPr="005019CE" w:rsidRDefault="003B157C" w:rsidP="00CD370B">
      <w:pPr>
        <w:pStyle w:val="Akapitzlist"/>
        <w:spacing w:after="0" w:line="276" w:lineRule="auto"/>
        <w:ind w:left="567" w:hanging="283"/>
        <w:jc w:val="both"/>
        <w:rPr>
          <w:rFonts w:ascii="Arial" w:hAnsi="Arial" w:cs="Arial"/>
          <w:sz w:val="20"/>
          <w:szCs w:val="20"/>
        </w:rPr>
      </w:pPr>
      <w:r w:rsidRPr="005019CE">
        <w:rPr>
          <w:rFonts w:ascii="Arial" w:hAnsi="Arial" w:cs="Arial"/>
          <w:sz w:val="20"/>
          <w:szCs w:val="20"/>
        </w:rPr>
        <w:t xml:space="preserve">5) </w:t>
      </w:r>
      <w:r w:rsidR="00D44A37" w:rsidRPr="005019CE">
        <w:rPr>
          <w:rFonts w:ascii="Arial" w:hAnsi="Arial" w:cs="Arial"/>
          <w:sz w:val="20"/>
          <w:szCs w:val="20"/>
        </w:rPr>
        <w:t>poręczenie udzielane przez podmioty, o których mowa w art. 6 b ust. 5 pkt. 2 ustawy z dnia 9 listopada 2000 r. o utworzeniu Polskiej Agencji Rozwoju Przedsiębiorczości.</w:t>
      </w:r>
    </w:p>
    <w:p w14:paraId="6B0537E2" w14:textId="0D598A6A" w:rsidR="00EC1121" w:rsidRPr="005019CE" w:rsidRDefault="00D44A37"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Kwota zabezpieczenia, wniesiona w pieniądzu będzie podlegała zwrotowi</w:t>
      </w:r>
      <w:r w:rsidR="00433FF9" w:rsidRPr="005019CE">
        <w:rPr>
          <w:rFonts w:ascii="Arial" w:hAnsi="Arial" w:cs="Arial"/>
          <w:sz w:val="20"/>
          <w:szCs w:val="20"/>
        </w:rPr>
        <w:t xml:space="preserve"> </w:t>
      </w:r>
      <w:r w:rsidRPr="005019CE">
        <w:rPr>
          <w:rFonts w:ascii="Arial" w:hAnsi="Arial" w:cs="Arial"/>
          <w:sz w:val="20"/>
          <w:szCs w:val="20"/>
        </w:rPr>
        <w:t>z odsetkami wynikającymi z umowy rachunku bankowego, na którym były one przechowywane, pomniejszonymi o koszty prowadzenia rachunku, prowizji bankowej za przelew pieniędzy na rachunek Wykonawcy, po należytym wykonaniu zobowiązań umownych, wynikających z Umowy.</w:t>
      </w:r>
    </w:p>
    <w:p w14:paraId="76F63BE8" w14:textId="3F1FC3BF" w:rsidR="00EC1121"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Zabezpieczenie służy pokryciu roszczeń Zamawiającego z tytułu niewykonania lub nienależytego wykonania Umowy.</w:t>
      </w:r>
    </w:p>
    <w:p w14:paraId="3D470376" w14:textId="22C3FE92" w:rsidR="00EC1121"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W okresie realizacji Przedmiotu Umowy Wykonawca może dokonać zmiany formy zabezpieczenia na jedną lub kilka następujących form:</w:t>
      </w:r>
    </w:p>
    <w:p w14:paraId="0FD03FF2" w14:textId="1A63FC5E"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pieni</w:t>
      </w:r>
      <w:r w:rsidR="00EC1121" w:rsidRPr="005019CE">
        <w:rPr>
          <w:rFonts w:ascii="Arial" w:hAnsi="Arial" w:cs="Arial"/>
          <w:sz w:val="20"/>
          <w:szCs w:val="20"/>
        </w:rPr>
        <w:t>ężną</w:t>
      </w:r>
      <w:r w:rsidRPr="005019CE">
        <w:rPr>
          <w:rFonts w:ascii="Arial" w:hAnsi="Arial" w:cs="Arial"/>
          <w:sz w:val="20"/>
          <w:szCs w:val="20"/>
        </w:rPr>
        <w:t>;</w:t>
      </w:r>
    </w:p>
    <w:p w14:paraId="2649F1BC" w14:textId="547C113B"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poręczenia bankow</w:t>
      </w:r>
      <w:r w:rsidR="00EC1121" w:rsidRPr="005019CE">
        <w:rPr>
          <w:rFonts w:ascii="Arial" w:hAnsi="Arial" w:cs="Arial"/>
          <w:sz w:val="20"/>
          <w:szCs w:val="20"/>
        </w:rPr>
        <w:t>ego</w:t>
      </w:r>
      <w:r w:rsidRPr="005019CE">
        <w:rPr>
          <w:rFonts w:ascii="Arial" w:hAnsi="Arial" w:cs="Arial"/>
          <w:sz w:val="20"/>
          <w:szCs w:val="20"/>
        </w:rPr>
        <w:t xml:space="preserve"> lub poręczeni spółdzielczej kasy oszczędnościowo-kredytowej, z tym że zobowiązanie kasy jest zawsze zobowiązaniem pieniężnym;</w:t>
      </w:r>
    </w:p>
    <w:p w14:paraId="652D7B2B" w14:textId="3268CC0A" w:rsidR="00EC1121" w:rsidRPr="005019CE" w:rsidRDefault="00E76B5D"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g</w:t>
      </w:r>
      <w:r w:rsidR="00D15142" w:rsidRPr="005019CE">
        <w:rPr>
          <w:rFonts w:ascii="Arial" w:hAnsi="Arial" w:cs="Arial"/>
          <w:sz w:val="20"/>
          <w:szCs w:val="20"/>
        </w:rPr>
        <w:t>warancj</w:t>
      </w:r>
      <w:r w:rsidR="00EC1121" w:rsidRPr="005019CE">
        <w:rPr>
          <w:rFonts w:ascii="Arial" w:hAnsi="Arial" w:cs="Arial"/>
          <w:sz w:val="20"/>
          <w:szCs w:val="20"/>
        </w:rPr>
        <w:t xml:space="preserve">i </w:t>
      </w:r>
      <w:r w:rsidR="00D15142" w:rsidRPr="005019CE">
        <w:rPr>
          <w:rFonts w:ascii="Arial" w:hAnsi="Arial" w:cs="Arial"/>
          <w:sz w:val="20"/>
          <w:szCs w:val="20"/>
        </w:rPr>
        <w:t>bankow</w:t>
      </w:r>
      <w:r w:rsidR="00EC1121" w:rsidRPr="005019CE">
        <w:rPr>
          <w:rFonts w:ascii="Arial" w:hAnsi="Arial" w:cs="Arial"/>
          <w:sz w:val="20"/>
          <w:szCs w:val="20"/>
        </w:rPr>
        <w:t xml:space="preserve">ej, </w:t>
      </w:r>
      <w:r w:rsidR="00D44A37" w:rsidRPr="005019CE">
        <w:rPr>
          <w:rFonts w:ascii="Arial" w:hAnsi="Arial" w:cs="Arial"/>
          <w:sz w:val="20"/>
          <w:szCs w:val="20"/>
        </w:rPr>
        <w:t>wystawion</w:t>
      </w:r>
      <w:r w:rsidR="00EC1121" w:rsidRPr="005019CE">
        <w:rPr>
          <w:rFonts w:ascii="Arial" w:hAnsi="Arial" w:cs="Arial"/>
          <w:sz w:val="20"/>
          <w:szCs w:val="20"/>
        </w:rPr>
        <w:t>ej</w:t>
      </w:r>
      <w:r w:rsidR="00D44A37" w:rsidRPr="005019CE">
        <w:rPr>
          <w:rFonts w:ascii="Arial" w:hAnsi="Arial" w:cs="Arial"/>
          <w:sz w:val="20"/>
          <w:szCs w:val="20"/>
        </w:rPr>
        <w:t xml:space="preserve"> przez instytucję finansową albo kredytową z obszaru Unii Europejskiej,</w:t>
      </w:r>
    </w:p>
    <w:p w14:paraId="1690D4A6" w14:textId="2EA02D70"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gwarancj</w:t>
      </w:r>
      <w:r w:rsidR="00EC1121" w:rsidRPr="005019CE">
        <w:rPr>
          <w:rFonts w:ascii="Arial" w:hAnsi="Arial" w:cs="Arial"/>
          <w:sz w:val="20"/>
          <w:szCs w:val="20"/>
        </w:rPr>
        <w:t>i</w:t>
      </w:r>
      <w:r w:rsidRPr="005019CE">
        <w:rPr>
          <w:rFonts w:ascii="Arial" w:hAnsi="Arial" w:cs="Arial"/>
          <w:sz w:val="20"/>
          <w:szCs w:val="20"/>
        </w:rPr>
        <w:t xml:space="preserve"> ubezpieczeniow</w:t>
      </w:r>
      <w:r w:rsidR="00EC1121" w:rsidRPr="005019CE">
        <w:rPr>
          <w:rFonts w:ascii="Arial" w:hAnsi="Arial" w:cs="Arial"/>
          <w:sz w:val="20"/>
          <w:szCs w:val="20"/>
        </w:rPr>
        <w:t>ej,</w:t>
      </w:r>
      <w:r w:rsidR="00D44A37" w:rsidRPr="005019CE">
        <w:rPr>
          <w:rFonts w:ascii="Arial" w:hAnsi="Arial" w:cs="Arial"/>
          <w:sz w:val="20"/>
          <w:szCs w:val="20"/>
        </w:rPr>
        <w:t xml:space="preserve"> wystawion</w:t>
      </w:r>
      <w:r w:rsidR="00EC1121" w:rsidRPr="005019CE">
        <w:rPr>
          <w:rFonts w:ascii="Arial" w:hAnsi="Arial" w:cs="Arial"/>
          <w:sz w:val="20"/>
          <w:szCs w:val="20"/>
        </w:rPr>
        <w:t xml:space="preserve">ej </w:t>
      </w:r>
      <w:r w:rsidR="00D44A37" w:rsidRPr="005019CE">
        <w:rPr>
          <w:rFonts w:ascii="Arial" w:hAnsi="Arial" w:cs="Arial"/>
          <w:sz w:val="20"/>
          <w:szCs w:val="20"/>
        </w:rPr>
        <w:t>przez instytucję finansową albo kredytową z obszaru Unii Europejskiej,</w:t>
      </w:r>
    </w:p>
    <w:p w14:paraId="2344924D" w14:textId="6B126D66" w:rsidR="00EC1121" w:rsidRPr="005019CE" w:rsidRDefault="00D15142" w:rsidP="00CD370B">
      <w:pPr>
        <w:pStyle w:val="Akapitzlist"/>
        <w:numPr>
          <w:ilvl w:val="1"/>
          <w:numId w:val="26"/>
        </w:numPr>
        <w:spacing w:after="0" w:line="276" w:lineRule="auto"/>
        <w:ind w:left="714" w:hanging="357"/>
        <w:jc w:val="both"/>
        <w:rPr>
          <w:rFonts w:ascii="Arial" w:hAnsi="Arial" w:cs="Arial"/>
          <w:sz w:val="20"/>
          <w:szCs w:val="20"/>
        </w:rPr>
      </w:pPr>
      <w:r w:rsidRPr="005019CE">
        <w:rPr>
          <w:rFonts w:ascii="Arial" w:hAnsi="Arial" w:cs="Arial"/>
          <w:sz w:val="20"/>
          <w:szCs w:val="20"/>
        </w:rPr>
        <w:t>poręczenia udzielan</w:t>
      </w:r>
      <w:r w:rsidR="00EC1121" w:rsidRPr="005019CE">
        <w:rPr>
          <w:rFonts w:ascii="Arial" w:hAnsi="Arial" w:cs="Arial"/>
          <w:sz w:val="20"/>
          <w:szCs w:val="20"/>
        </w:rPr>
        <w:t>ego</w:t>
      </w:r>
      <w:r w:rsidRPr="005019CE">
        <w:rPr>
          <w:rFonts w:ascii="Arial" w:hAnsi="Arial" w:cs="Arial"/>
          <w:sz w:val="20"/>
          <w:szCs w:val="20"/>
        </w:rPr>
        <w:t xml:space="preserve"> przez podmioty, o których mowa w art. 6b ust. 5 pkt 2 ustawy </w:t>
      </w:r>
      <w:r w:rsidR="00EC1121" w:rsidRPr="005019CE">
        <w:rPr>
          <w:rFonts w:ascii="Arial" w:hAnsi="Arial" w:cs="Arial"/>
          <w:sz w:val="20"/>
          <w:szCs w:val="20"/>
        </w:rPr>
        <w:t>o </w:t>
      </w:r>
      <w:r w:rsidRPr="005019CE">
        <w:rPr>
          <w:rFonts w:ascii="Arial" w:hAnsi="Arial" w:cs="Arial"/>
          <w:sz w:val="20"/>
          <w:szCs w:val="20"/>
        </w:rPr>
        <w:t>utworzeniu Polskiej Agencji Rozwoju Przedsiębiorczości.</w:t>
      </w:r>
    </w:p>
    <w:p w14:paraId="430D742D" w14:textId="3CFBE3FB" w:rsidR="00EC1121" w:rsidRPr="005019CE" w:rsidRDefault="00D15142"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Zmiana formy zabezpieczenia jest dokonywana z zachowaniem ciągłości zabezpieczenia i bez zmniejszenia jego wysokości.</w:t>
      </w:r>
    </w:p>
    <w:p w14:paraId="5BAEE8D5" w14:textId="77777777" w:rsidR="00260729" w:rsidRPr="005019CE" w:rsidRDefault="00260729"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wniesienia zabezpieczenia w formie gwarancji i poręczeń, beneficjentem takich dokumentów musi być Zamawiający. </w:t>
      </w:r>
      <w:r w:rsidRPr="005019CE">
        <w:rPr>
          <w:rFonts w:ascii="Arial" w:hAnsi="Arial" w:cs="Arial"/>
          <w:sz w:val="20"/>
        </w:rPr>
        <w:t>W przypadku składania zabezpieczenia w formie gwarancji, Wykonawca uzyska przed jej złożeniem akceptację treści gwarancji Zamawiającego. Gwarancja bankowa bądź ubezpieczeniowa musi być nieodwołalna, bezwarunkowa oraz płatna na pierwsze żądanie. W treści takiego zabezpieczenia nie może być zapisu o merytorycznym badaniu zasadności wypłaty z gwarancji przez gwaranta.</w:t>
      </w:r>
    </w:p>
    <w:p w14:paraId="648D8297" w14:textId="7A4C8E78" w:rsidR="00EC1121" w:rsidRPr="005019CE" w:rsidRDefault="006D6034"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szCs w:val="20"/>
        </w:rPr>
        <w:t>W razie roszczeń Zamawiającego z tytułu nienależytego wykonania umowy będą one  w pierwszej kolejności podlegały zaspokojeniu z wymagalnego wynagrodzenia Wykonawcy (faktur) oraz z</w:t>
      </w:r>
      <w:r w:rsidR="00EC1121" w:rsidRPr="005019CE">
        <w:rPr>
          <w:rFonts w:ascii="Arial" w:hAnsi="Arial" w:cs="Arial"/>
          <w:sz w:val="20"/>
          <w:szCs w:val="20"/>
        </w:rPr>
        <w:t> </w:t>
      </w:r>
      <w:r w:rsidRPr="005019CE">
        <w:rPr>
          <w:rFonts w:ascii="Arial" w:hAnsi="Arial" w:cs="Arial"/>
          <w:sz w:val="20"/>
          <w:szCs w:val="20"/>
        </w:rPr>
        <w:t>zabezpieczenia.</w:t>
      </w:r>
    </w:p>
    <w:bookmarkEnd w:id="5"/>
    <w:p w14:paraId="498CA27C" w14:textId="0A510F09" w:rsidR="00647188" w:rsidRPr="005019CE" w:rsidRDefault="00710660" w:rsidP="00DC25C6">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rPr>
        <w:t xml:space="preserve">Kwota wniesionego zabezpieczenia z należytego wykonania umowy zostanie zwrócona przez Zamawiającego </w:t>
      </w:r>
      <w:r w:rsidR="00DC25C6" w:rsidRPr="005019CE">
        <w:rPr>
          <w:rFonts w:ascii="Arial" w:hAnsi="Arial" w:cs="Arial"/>
          <w:sz w:val="20"/>
        </w:rPr>
        <w:t>w następujący sposób</w:t>
      </w:r>
    </w:p>
    <w:p w14:paraId="2BD7764B" w14:textId="42BB961F" w:rsidR="00DC25C6" w:rsidRPr="005019CE" w:rsidRDefault="00DC25C6" w:rsidP="00AC5D43">
      <w:pPr>
        <w:pStyle w:val="Akapitzlist"/>
        <w:numPr>
          <w:ilvl w:val="1"/>
          <w:numId w:val="26"/>
        </w:numPr>
        <w:spacing w:after="0" w:line="276" w:lineRule="auto"/>
        <w:ind w:left="851" w:hanging="284"/>
        <w:jc w:val="both"/>
        <w:rPr>
          <w:rFonts w:ascii="Arial" w:hAnsi="Arial" w:cs="Arial"/>
          <w:sz w:val="20"/>
          <w:szCs w:val="20"/>
        </w:rPr>
      </w:pPr>
      <w:r w:rsidRPr="005019CE">
        <w:rPr>
          <w:rFonts w:ascii="Arial" w:hAnsi="Arial" w:cs="Arial"/>
          <w:sz w:val="20"/>
        </w:rPr>
        <w:t>Kwotę stanowiącą 70 proc zabezpieczenia Zamawiający zwróci w terminie 30 dni od dnia prawidłowego wykonania całości Przedmiotu Umowy,</w:t>
      </w:r>
    </w:p>
    <w:p w14:paraId="57A59099" w14:textId="695A48B2" w:rsidR="00DC25C6" w:rsidRPr="005019CE" w:rsidRDefault="00DC25C6" w:rsidP="00AC5D43">
      <w:pPr>
        <w:pStyle w:val="Akapitzlist"/>
        <w:numPr>
          <w:ilvl w:val="1"/>
          <w:numId w:val="26"/>
        </w:numPr>
        <w:spacing w:after="0" w:line="276" w:lineRule="auto"/>
        <w:ind w:left="851" w:hanging="284"/>
        <w:jc w:val="both"/>
        <w:rPr>
          <w:rFonts w:ascii="Arial" w:hAnsi="Arial" w:cs="Arial"/>
          <w:sz w:val="20"/>
          <w:szCs w:val="20"/>
        </w:rPr>
      </w:pPr>
      <w:r w:rsidRPr="005019CE">
        <w:rPr>
          <w:rFonts w:ascii="Arial" w:hAnsi="Arial" w:cs="Arial"/>
          <w:sz w:val="20"/>
        </w:rPr>
        <w:lastRenderedPageBreak/>
        <w:t>Kwotę stanowiącą 30 proc zabezpieczenia Zamawiający zwróci w terminie 15 dni od upływu okresu gwarancji lub rękojmi za wady.</w:t>
      </w:r>
    </w:p>
    <w:p w14:paraId="7EC48B3B" w14:textId="7777777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kern w:val="1"/>
          <w:sz w:val="20"/>
          <w:szCs w:val="20"/>
          <w:lang w:val="hr-HR" w:eastAsia="ar-SA"/>
        </w:rPr>
        <w:t>W przypadku niezakończenia realizacji Przedmiotu Umowy w terminie umownym oraz upływu terminu ważności zabezpieczenia (gdy nie zostanie wniesione nowe zabezpieczenie), Zamawiający w celu zabezpieczenia roszczeń wynikających z niniejszej Umowy zatrzyma należną kwotę zabezpieczenia z tego tytułu poprzez potrącenie jej z faktury.</w:t>
      </w:r>
    </w:p>
    <w:p w14:paraId="551E4600" w14:textId="7777777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kern w:val="1"/>
          <w:sz w:val="20"/>
          <w:szCs w:val="20"/>
          <w:lang w:eastAsia="ar-SA"/>
        </w:rPr>
        <w:t>Zamawiający przechowuje zabezpieczenie należytego wykonania Umowy wniesione w pieniądzu na oprocentowanym rachunku bankowym.</w:t>
      </w:r>
    </w:p>
    <w:p w14:paraId="057059AD" w14:textId="7777777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kern w:val="1"/>
          <w:sz w:val="20"/>
          <w:szCs w:val="20"/>
          <w:lang w:eastAsia="ar-SA"/>
        </w:rPr>
        <w:t>Zabezpieczenie wniesione w pieniądzu podlega zwrotowi z odsetkami wynikającymi z umowy rachunku bankowego, na którym było ono przechowywane, pomniejszone o koszt prowadzenia tego rachunku oraz prowizji bankowej za przelew pieniędzy za rachunek bankowy Wykonawcy. Zwrot zabezpieczenia wniesionego w innej formie niż w pieniądzu podlega zwrotowi poprzez wydanie Wykonawcy  oryginału dokumentu gwarancji lub poręczenia.</w:t>
      </w:r>
    </w:p>
    <w:p w14:paraId="02116513" w14:textId="4B966B9E"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sz w:val="20"/>
        </w:rPr>
        <w:t>Kwota zabezpieczenia</w:t>
      </w:r>
      <w:r w:rsidRPr="005019CE">
        <w:rPr>
          <w:rFonts w:ascii="Arial" w:hAnsi="Arial" w:cs="Arial"/>
          <w:kern w:val="1"/>
          <w:sz w:val="20"/>
          <w:szCs w:val="20"/>
          <w:lang w:eastAsia="ar-SA"/>
        </w:rPr>
        <w:t xml:space="preserve"> zostanie pomniejszona o kwotę ewentualnych należności, które Zamawiający pobrał z tytułu niewłaściwej realizacji Umowy.</w:t>
      </w:r>
    </w:p>
    <w:p w14:paraId="51E621A9" w14:textId="022EB027" w:rsidR="00710660" w:rsidRPr="005019CE" w:rsidRDefault="00710660" w:rsidP="00CD370B">
      <w:pPr>
        <w:pStyle w:val="Akapitzlist"/>
        <w:numPr>
          <w:ilvl w:val="0"/>
          <w:numId w:val="26"/>
        </w:numPr>
        <w:spacing w:after="0" w:line="276" w:lineRule="auto"/>
        <w:ind w:left="357" w:hanging="357"/>
        <w:jc w:val="both"/>
        <w:rPr>
          <w:rFonts w:ascii="Arial" w:hAnsi="Arial" w:cs="Arial"/>
          <w:sz w:val="20"/>
          <w:szCs w:val="20"/>
        </w:rPr>
      </w:pPr>
      <w:r w:rsidRPr="005019CE">
        <w:rPr>
          <w:rFonts w:ascii="Arial" w:hAnsi="Arial" w:cs="Arial"/>
          <w:bCs/>
          <w:sz w:val="20"/>
          <w:szCs w:val="20"/>
        </w:rPr>
        <w:t>Zamawiający będzie uprawniony do skorzystania z zabezpieczenia należytego wykonania Umowy w celu pokrycia swoich roszczeń wobec Wykonawcy, z tytułu niewykonania lub nienależytego wykonania Umowy, po uprzednim pisemnym poinformowaniu Wykonawcy o wysokości roszczeń i przyczynach skorzystania z zabezpieczenia.</w:t>
      </w:r>
    </w:p>
    <w:p w14:paraId="5CC2F6F3" w14:textId="77777777" w:rsidR="00716143" w:rsidRPr="005019CE" w:rsidRDefault="00716143" w:rsidP="004618A5">
      <w:pPr>
        <w:spacing w:after="0" w:line="276" w:lineRule="auto"/>
        <w:rPr>
          <w:rFonts w:ascii="Arial" w:hAnsi="Arial" w:cs="Arial"/>
          <w:b/>
          <w:bCs/>
          <w:sz w:val="20"/>
          <w:szCs w:val="20"/>
        </w:rPr>
      </w:pPr>
    </w:p>
    <w:p w14:paraId="604B27CB" w14:textId="01ACC9B6" w:rsidR="00FF09E3" w:rsidRPr="005019CE" w:rsidRDefault="00FF09E3" w:rsidP="00C44A76">
      <w:pPr>
        <w:spacing w:after="0" w:line="276" w:lineRule="auto"/>
        <w:jc w:val="center"/>
        <w:rPr>
          <w:rFonts w:ascii="Arial" w:hAnsi="Arial" w:cs="Arial"/>
          <w:b/>
          <w:bCs/>
          <w:sz w:val="20"/>
          <w:szCs w:val="20"/>
        </w:rPr>
      </w:pPr>
      <w:r w:rsidRPr="005019CE">
        <w:rPr>
          <w:rFonts w:ascii="Arial" w:hAnsi="Arial" w:cs="Arial"/>
          <w:b/>
          <w:bCs/>
          <w:sz w:val="20"/>
          <w:szCs w:val="20"/>
        </w:rPr>
        <w:t xml:space="preserve">§ </w:t>
      </w:r>
      <w:r w:rsidR="00801892" w:rsidRPr="005019CE">
        <w:rPr>
          <w:rFonts w:ascii="Arial" w:hAnsi="Arial" w:cs="Arial"/>
          <w:b/>
          <w:bCs/>
          <w:sz w:val="20"/>
          <w:szCs w:val="20"/>
        </w:rPr>
        <w:t>11</w:t>
      </w:r>
    </w:p>
    <w:p w14:paraId="3E428ABC" w14:textId="77777777" w:rsidR="00FF09E3" w:rsidRPr="005019CE" w:rsidRDefault="00FF09E3" w:rsidP="00C44A76">
      <w:pPr>
        <w:spacing w:after="0" w:line="276" w:lineRule="auto"/>
        <w:jc w:val="center"/>
        <w:rPr>
          <w:rFonts w:ascii="Arial" w:hAnsi="Arial" w:cs="Arial"/>
          <w:sz w:val="20"/>
          <w:szCs w:val="20"/>
        </w:rPr>
      </w:pPr>
      <w:bookmarkStart w:id="8" w:name="_Hlk159247522"/>
      <w:r w:rsidRPr="005019CE">
        <w:rPr>
          <w:rFonts w:ascii="Arial" w:hAnsi="Arial" w:cs="Arial"/>
          <w:b/>
          <w:bCs/>
          <w:sz w:val="20"/>
          <w:szCs w:val="20"/>
        </w:rPr>
        <w:t>Ubezpieczenie</w:t>
      </w:r>
    </w:p>
    <w:p w14:paraId="59BDD79A"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bookmarkStart w:id="9" w:name="_Hlk158978848"/>
      <w:r w:rsidRPr="005019CE">
        <w:rPr>
          <w:rFonts w:ascii="Arial" w:hAnsi="Arial" w:cs="Arial"/>
          <w:sz w:val="20"/>
          <w:szCs w:val="20"/>
        </w:rPr>
        <w:t>Wykonawca zobowiązany jest do zawarcia i utrzymywania w mocy przez cały okres obowiązywania Umowy ważnej umowy ubezpieczenia odpowiedzialności cywilnej z tytułu prowadzenia działalności gospodarczej lub posiadanego mienia, zwanego dalej jako „</w:t>
      </w:r>
      <w:r w:rsidRPr="005019CE">
        <w:rPr>
          <w:rFonts w:ascii="Arial" w:hAnsi="Arial" w:cs="Arial"/>
          <w:b/>
          <w:bCs/>
          <w:sz w:val="20"/>
          <w:szCs w:val="20"/>
        </w:rPr>
        <w:t>Ubezpieczenie OC</w:t>
      </w:r>
      <w:r w:rsidRPr="005019CE">
        <w:rPr>
          <w:rFonts w:ascii="Arial" w:hAnsi="Arial" w:cs="Arial"/>
          <w:sz w:val="20"/>
          <w:szCs w:val="20"/>
        </w:rPr>
        <w:t>”.</w:t>
      </w:r>
    </w:p>
    <w:p w14:paraId="630515BF"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Ubezpieczenie OC zostanie zawarte i utrzymane w mocy przez cały okres związania Umową, z sumą gwarancyjną w wysokości 2 000 000,00 zł (słownie: dwa miliony złotych 00/100), na jedno i wszystkie zdarzenia. Ubezpieczenie OC obejmie ochroną odpowiedzialność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obejmuje szkody osobowe i szkody rzeczowe, zarówno w postaci poniesionych strat (damnum emergens), jak i utraconych korzyści (lucrum cessans), powstałe w okresie ubezpieczenia. Ochrona ubezpieczeniowa w ramach Ubezpieczenia OC będzie dodatkowo obejmować:</w:t>
      </w:r>
    </w:p>
    <w:p w14:paraId="55202251"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 xml:space="preserve">szkody wyrządzone rażącym niedbalstwem; </w:t>
      </w:r>
    </w:p>
    <w:p w14:paraId="4CD166C6"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wyrządzone przez podwykonawców (jeśli będą zaangażowani do realizacji Przedmiotu Umowy);</w:t>
      </w:r>
    </w:p>
    <w:p w14:paraId="1860A29B"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nie będące następstwem szkód osobowych, ani szkód rzeczowych (tzw. czyste straty finansowe);</w:t>
      </w:r>
    </w:p>
    <w:p w14:paraId="4E4AE4A2"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polegające na poniesieniu kosztów dodatkowych na demontaż wadliwego produktu oraz montaż produktu wolnego od wad;</w:t>
      </w:r>
    </w:p>
    <w:p w14:paraId="2A31E9E7"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powstałe w mieniu będącym przedmiotem usług;</w:t>
      </w:r>
    </w:p>
    <w:p w14:paraId="57E70E98" w14:textId="77777777" w:rsidR="00C44A76" w:rsidRPr="005019CE" w:rsidRDefault="00C44A76" w:rsidP="00CD370B">
      <w:pPr>
        <w:pStyle w:val="Akapitzlist"/>
        <w:numPr>
          <w:ilvl w:val="1"/>
          <w:numId w:val="31"/>
        </w:numPr>
        <w:spacing w:after="0" w:line="276" w:lineRule="auto"/>
        <w:ind w:left="714" w:hanging="357"/>
        <w:jc w:val="both"/>
        <w:rPr>
          <w:rFonts w:ascii="Arial" w:hAnsi="Arial" w:cs="Arial"/>
          <w:sz w:val="20"/>
          <w:szCs w:val="20"/>
        </w:rPr>
      </w:pPr>
      <w:r w:rsidRPr="005019CE">
        <w:rPr>
          <w:rFonts w:ascii="Arial" w:hAnsi="Arial" w:cs="Arial"/>
          <w:sz w:val="20"/>
          <w:szCs w:val="20"/>
        </w:rPr>
        <w:t>szkody wyrządzone przez prace wyburzeniowe, rozbiórkowe lub w związku z użyciem młotów pneumatycznych, hydraulicznych, kafarów.</w:t>
      </w:r>
    </w:p>
    <w:p w14:paraId="5627C897"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Koszt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xml:space="preserve">, w szczególności składki ubezpieczeniowe, pokrywa w całości Wykonawca. </w:t>
      </w:r>
    </w:p>
    <w:p w14:paraId="4F472DDC"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Wykonawca przedłoży Zamawiającemu dokumenty potwierdzające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w tym w szczególności kopi</w:t>
      </w:r>
      <w:r w:rsidRPr="005019CE">
        <w:rPr>
          <w:rFonts w:ascii="Arial" w:hAnsi="Arial" w:cs="Arial"/>
          <w:sz w:val="20"/>
          <w:szCs w:val="20"/>
        </w:rPr>
        <w:t>e</w:t>
      </w:r>
      <w:r w:rsidRPr="005019CE">
        <w:rPr>
          <w:rFonts w:ascii="Arial" w:hAnsi="Arial" w:cs="Arial"/>
          <w:sz w:val="20"/>
          <w:szCs w:val="20"/>
          <w:lang w:eastAsia="pl-PL"/>
        </w:rPr>
        <w:t xml:space="preserve"> umowy i polisy ubezpieczeni</w:t>
      </w:r>
      <w:r w:rsidRPr="005019CE">
        <w:rPr>
          <w:rFonts w:ascii="Arial" w:hAnsi="Arial" w:cs="Arial"/>
          <w:sz w:val="20"/>
          <w:szCs w:val="20"/>
        </w:rPr>
        <w:t>owej</w:t>
      </w:r>
      <w:r w:rsidRPr="005019CE">
        <w:rPr>
          <w:rFonts w:ascii="Arial" w:hAnsi="Arial" w:cs="Arial"/>
          <w:sz w:val="20"/>
          <w:szCs w:val="20"/>
          <w:lang w:eastAsia="pl-PL"/>
        </w:rPr>
        <w:t xml:space="preserve">, nie później niż do dnia </w:t>
      </w:r>
      <w:r w:rsidRPr="005019CE">
        <w:rPr>
          <w:rFonts w:ascii="Arial" w:hAnsi="Arial" w:cs="Arial"/>
          <w:sz w:val="20"/>
          <w:szCs w:val="20"/>
        </w:rPr>
        <w:t>zawarcia Umowy</w:t>
      </w:r>
      <w:r w:rsidRPr="005019CE">
        <w:rPr>
          <w:rFonts w:ascii="Arial" w:hAnsi="Arial" w:cs="Arial"/>
          <w:sz w:val="20"/>
          <w:szCs w:val="20"/>
          <w:lang w:eastAsia="pl-PL"/>
        </w:rPr>
        <w:t>. W przypadku uchybienia przedmiotowemu obowiązkowi Zamawiający ma prawo wstrzymać się z przekazaniem terenu budowy do czasu przedłożenia</w:t>
      </w:r>
      <w:r w:rsidRPr="005019CE">
        <w:rPr>
          <w:rFonts w:ascii="Arial" w:hAnsi="Arial" w:cs="Arial"/>
          <w:sz w:val="20"/>
          <w:szCs w:val="20"/>
        </w:rPr>
        <w:t xml:space="preserve"> </w:t>
      </w:r>
      <w:r w:rsidRPr="005019CE">
        <w:rPr>
          <w:rFonts w:ascii="Arial" w:hAnsi="Arial" w:cs="Arial"/>
          <w:sz w:val="20"/>
          <w:szCs w:val="20"/>
          <w:lang w:eastAsia="pl-PL"/>
        </w:rPr>
        <w:t>kopii um</w:t>
      </w:r>
      <w:r w:rsidRPr="005019CE">
        <w:rPr>
          <w:rFonts w:ascii="Arial" w:hAnsi="Arial" w:cs="Arial"/>
          <w:sz w:val="20"/>
          <w:szCs w:val="20"/>
        </w:rPr>
        <w:t>ów</w:t>
      </w:r>
      <w:r w:rsidRPr="005019CE">
        <w:rPr>
          <w:rFonts w:ascii="Arial" w:hAnsi="Arial" w:cs="Arial"/>
          <w:sz w:val="20"/>
          <w:szCs w:val="20"/>
          <w:lang w:eastAsia="pl-PL"/>
        </w:rPr>
        <w:t xml:space="preserve"> i polis ubezpieczeni</w:t>
      </w:r>
      <w:r w:rsidRPr="005019CE">
        <w:rPr>
          <w:rFonts w:ascii="Arial" w:hAnsi="Arial" w:cs="Arial"/>
          <w:sz w:val="20"/>
          <w:szCs w:val="20"/>
        </w:rPr>
        <w:t>owych, co</w:t>
      </w:r>
      <w:r w:rsidRPr="005019CE">
        <w:rPr>
          <w:rFonts w:ascii="Arial" w:hAnsi="Arial" w:cs="Arial"/>
          <w:sz w:val="20"/>
          <w:szCs w:val="20"/>
          <w:lang w:eastAsia="pl-PL"/>
        </w:rPr>
        <w:t xml:space="preserve"> nie powoduje wstrzymania biegu terminów </w:t>
      </w:r>
      <w:r w:rsidRPr="005019CE">
        <w:rPr>
          <w:rFonts w:ascii="Arial" w:hAnsi="Arial" w:cs="Arial"/>
          <w:sz w:val="20"/>
          <w:szCs w:val="20"/>
        </w:rPr>
        <w:t>U</w:t>
      </w:r>
      <w:r w:rsidRPr="005019CE">
        <w:rPr>
          <w:rFonts w:ascii="Arial" w:hAnsi="Arial" w:cs="Arial"/>
          <w:sz w:val="20"/>
          <w:szCs w:val="20"/>
          <w:lang w:eastAsia="pl-PL"/>
        </w:rPr>
        <w:t xml:space="preserve">mownych w zakresie wykonania </w:t>
      </w:r>
      <w:r w:rsidRPr="005019CE">
        <w:rPr>
          <w:rFonts w:ascii="Arial" w:hAnsi="Arial" w:cs="Arial"/>
          <w:sz w:val="20"/>
          <w:szCs w:val="20"/>
        </w:rPr>
        <w:t>U</w:t>
      </w:r>
      <w:r w:rsidRPr="005019CE">
        <w:rPr>
          <w:rFonts w:ascii="Arial" w:hAnsi="Arial" w:cs="Arial"/>
          <w:sz w:val="20"/>
          <w:szCs w:val="20"/>
          <w:lang w:eastAsia="pl-PL"/>
        </w:rPr>
        <w:t xml:space="preserve">mowy przez Wykonawcę. </w:t>
      </w:r>
    </w:p>
    <w:p w14:paraId="78B72510"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lastRenderedPageBreak/>
        <w:t>Jeżeli Ubezpieczenie OC wygaśnie w okresie obowiązywania Umowy (upłynie okres jego obowiązywania) Wykonawca wykupi nowe Ubezpieczenie OC i przedłoży Zamawiającemu dowód jego zawarcia wraz z dowodem opłacenia składki na co najmniej 7 dni przed utratą ważności poprzednio obowiązującego Ubezpieczenia OC.</w:t>
      </w:r>
    </w:p>
    <w:p w14:paraId="2515D658"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W przypadku zawarcia, w trakcie realizacji Przedmiotu Umowy, nowej umowy ubezpieczeniowej lub przedłużenia dotychczasowej, Wykonawca zobowiązany jest złożyć Zamawiającemu, w terminie 7 dni od jej zawarcia kopii nowej umowy Ubezpieczenia OC.</w:t>
      </w:r>
    </w:p>
    <w:p w14:paraId="51CCA770"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W razie wydłużenia czasu realizacji </w:t>
      </w:r>
      <w:r w:rsidRPr="005019CE">
        <w:rPr>
          <w:rFonts w:ascii="Arial" w:hAnsi="Arial" w:cs="Arial"/>
          <w:sz w:val="20"/>
          <w:szCs w:val="20"/>
        </w:rPr>
        <w:t>Przedmiotu U</w:t>
      </w:r>
      <w:r w:rsidRPr="005019CE">
        <w:rPr>
          <w:rFonts w:ascii="Arial" w:hAnsi="Arial" w:cs="Arial"/>
          <w:sz w:val="20"/>
          <w:szCs w:val="20"/>
          <w:lang w:eastAsia="pl-PL"/>
        </w:rPr>
        <w:t xml:space="preserve">mowy, Wykonawca zobowiązuje się do odpowiedniego przedłużenia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xml:space="preserve"> przekazania Zamawiającemu dokumentów potwierdzających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w:t>
      </w:r>
      <w:r w:rsidRPr="005019CE">
        <w:rPr>
          <w:rFonts w:ascii="Arial" w:hAnsi="Arial" w:cs="Arial"/>
          <w:sz w:val="20"/>
          <w:szCs w:val="20"/>
          <w:lang w:eastAsia="pl-PL"/>
        </w:rPr>
        <w:t xml:space="preserve">, w tym w szczególności kopię umowy i polisy ubezpieczenia, co najmniej na miesiąc przed wygaśnięciem poprzedniej umowy ubezpieczenia. </w:t>
      </w:r>
    </w:p>
    <w:p w14:paraId="334059BE"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lang w:eastAsia="pl-PL"/>
        </w:rPr>
        <w:t xml:space="preserve">Wykonawca nie jest uprawniony do dokonywania zmian warunków </w:t>
      </w:r>
      <w:r w:rsidRPr="005019CE">
        <w:rPr>
          <w:rFonts w:ascii="Arial" w:hAnsi="Arial" w:cs="Arial"/>
          <w:sz w:val="20"/>
          <w:szCs w:val="20"/>
        </w:rPr>
        <w:t>U</w:t>
      </w:r>
      <w:r w:rsidRPr="005019CE">
        <w:rPr>
          <w:rFonts w:ascii="Arial" w:hAnsi="Arial" w:cs="Arial"/>
          <w:sz w:val="20"/>
          <w:szCs w:val="20"/>
          <w:lang w:eastAsia="pl-PL"/>
        </w:rPr>
        <w:t xml:space="preserve">bezpieczenia </w:t>
      </w:r>
      <w:r w:rsidRPr="005019CE">
        <w:rPr>
          <w:rFonts w:ascii="Arial" w:hAnsi="Arial" w:cs="Arial"/>
          <w:sz w:val="20"/>
          <w:szCs w:val="20"/>
        </w:rPr>
        <w:t xml:space="preserve">OC </w:t>
      </w:r>
      <w:r w:rsidRPr="005019CE">
        <w:rPr>
          <w:rFonts w:ascii="Arial" w:hAnsi="Arial" w:cs="Arial"/>
          <w:sz w:val="20"/>
          <w:szCs w:val="20"/>
          <w:lang w:eastAsia="pl-PL"/>
        </w:rPr>
        <w:t xml:space="preserve">bez uprzedniej zgody Zamawiającego wyrażonej na piśmie. </w:t>
      </w:r>
    </w:p>
    <w:p w14:paraId="46BF90A2"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 xml:space="preserve">Zamawiający, na każdym etapie realizacji Umowy, jest uprawniony do weryfikacji, czy Wykonawca posiada aktualne Ubezpieczenie OC w zakresie prowadzonej przez siebie działalności gospodarczej. Zamawiający uprawniony jest w szczególności do żądania dokumentów w zakresie potwierdzenia spełniania w/w wymogów i dokonywania ich oceny oraz żądania od Wykonawcy wyjaśnień w zakresie potwierdzenia spełniania w/w wymogów. W terminie 3 dni od daty otrzymania przez Wykonawcę wezwania Zamawiającego do przedłożenia </w:t>
      </w:r>
      <w:r w:rsidRPr="005019CE">
        <w:rPr>
          <w:rFonts w:ascii="Arial" w:hAnsi="Arial" w:cs="Arial"/>
          <w:sz w:val="20"/>
          <w:szCs w:val="20"/>
          <w:lang w:eastAsia="pl-PL"/>
        </w:rPr>
        <w:t xml:space="preserve">dokumentów potwierdzających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 Wykonawca przedłoży Zamawiającemu oświadczenie o posiadaniu Ubezpieczenia OC, kopię umowy ubezpieczenia, kopię polisy oraz dowody opłacania składek.</w:t>
      </w:r>
    </w:p>
    <w:p w14:paraId="3E1C830C" w14:textId="77777777" w:rsidR="00C44A76" w:rsidRPr="005019CE" w:rsidRDefault="00C44A76" w:rsidP="00CD370B">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Brak ważnego Ubezpieczenia OC w czasie trwania Umowy, uprawnia Zamawiającego do zawarcia na koszt Wykonawcy umowy ubezpieczenia od odpowiedzialności cywilnej na warunkach określonych w niniejszym paragrafie, do czego Wykonawca niniejszym upoważnia Zamawiającego. Zamawiający ma prawo do pokrycia kosztów zawarcia umowy ubezpieczenia poprzez pomniejszenie wynagrodzenia Wykonawcy. Zamawiającemu przysługuje prawo potrącenia poniesionych kosztów z tytułu zawarcia umowy ubezpieczenia odpowiedzialności cywilnej z wynagrodzenia Wykonawcy, na co ten wyraża zgodę.</w:t>
      </w:r>
    </w:p>
    <w:p w14:paraId="0F339B02" w14:textId="27B571AD" w:rsidR="00FC63FD" w:rsidRPr="005019CE" w:rsidRDefault="00C44A76" w:rsidP="00CC6A1C">
      <w:pPr>
        <w:pStyle w:val="Akapitzlist"/>
        <w:numPr>
          <w:ilvl w:val="0"/>
          <w:numId w:val="31"/>
        </w:numPr>
        <w:spacing w:after="0" w:line="276" w:lineRule="auto"/>
        <w:ind w:left="357" w:hanging="357"/>
        <w:jc w:val="both"/>
        <w:rPr>
          <w:rFonts w:ascii="Arial" w:hAnsi="Arial" w:cs="Arial"/>
          <w:sz w:val="20"/>
          <w:szCs w:val="20"/>
        </w:rPr>
      </w:pPr>
      <w:r w:rsidRPr="005019CE">
        <w:rPr>
          <w:rFonts w:ascii="Arial" w:hAnsi="Arial" w:cs="Arial"/>
          <w:sz w:val="20"/>
          <w:szCs w:val="20"/>
        </w:rPr>
        <w:t xml:space="preserve">W przypadku zawarcia Umowy Konsorcjum, obowiązek zawarcia powyższych umów ubezpieczeń dotyczy łącznie Konsorcjum, a ochrona ubezpieczeniowa uwzględniać powinna odpowiedzialność każdego członka Konsorcjum.  </w:t>
      </w:r>
    </w:p>
    <w:p w14:paraId="3EAEACF8" w14:textId="4DB053FA" w:rsidR="00FC63FD" w:rsidRPr="005019CE" w:rsidRDefault="00FC63FD" w:rsidP="00FC63FD">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12</w:t>
      </w:r>
    </w:p>
    <w:p w14:paraId="4E2E6C14" w14:textId="77777777" w:rsidR="00FC63FD" w:rsidRPr="005019CE" w:rsidRDefault="00FC63FD" w:rsidP="00FC63FD">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Dokumentowanie zatrudniania osób</w:t>
      </w:r>
    </w:p>
    <w:p w14:paraId="65F507C4" w14:textId="177CD620" w:rsidR="00FC63FD" w:rsidRPr="005019CE" w:rsidRDefault="00FC63FD" w:rsidP="00CD370B">
      <w:pPr>
        <w:pStyle w:val="Akapitzlist"/>
        <w:widowControl w:val="0"/>
        <w:numPr>
          <w:ilvl w:val="0"/>
          <w:numId w:val="21"/>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ramach wykonywania przez Wykonawcę Przedmiotu Umowy Zamawiający wskazuje następujące czynności, których realizacja musi następować w ramach umowy o pracę w rozumieniu przepisów ustawy z dnia 26 czerwca 1974 r. Kodeks pracy (Dz.U.</w:t>
      </w:r>
      <w:r w:rsidR="004E2F50" w:rsidRPr="005019CE">
        <w:rPr>
          <w:rFonts w:ascii="Arial" w:hAnsi="Arial" w:cs="Arial"/>
          <w:sz w:val="20"/>
          <w:szCs w:val="20"/>
        </w:rPr>
        <w:t xml:space="preserve"> z </w:t>
      </w:r>
      <w:r w:rsidRPr="005019CE">
        <w:rPr>
          <w:rFonts w:ascii="Arial" w:hAnsi="Arial" w:cs="Arial"/>
          <w:sz w:val="20"/>
          <w:szCs w:val="20"/>
        </w:rPr>
        <w:t>202</w:t>
      </w:r>
      <w:r w:rsidR="004E2F50" w:rsidRPr="005019CE">
        <w:rPr>
          <w:rFonts w:ascii="Arial" w:hAnsi="Arial" w:cs="Arial"/>
          <w:sz w:val="20"/>
          <w:szCs w:val="20"/>
        </w:rPr>
        <w:t xml:space="preserve">3r., poz. </w:t>
      </w:r>
      <w:r w:rsidRPr="005019CE">
        <w:rPr>
          <w:rFonts w:ascii="Arial" w:hAnsi="Arial" w:cs="Arial"/>
          <w:sz w:val="20"/>
          <w:szCs w:val="20"/>
        </w:rPr>
        <w:t xml:space="preserve">1465), tj. </w:t>
      </w:r>
      <w:r w:rsidR="00D85C0A" w:rsidRPr="005019CE">
        <w:rPr>
          <w:rFonts w:ascii="Arial" w:hAnsi="Arial" w:cs="Arial"/>
          <w:sz w:val="20"/>
        </w:rPr>
        <w:t xml:space="preserve">pracownicy wykonujący czynności w zakresie realizacji zamówienia, polegające na demontażu, montażu instalacji oraz w zakresie robót ogólnobudowlanych </w:t>
      </w:r>
      <w:r w:rsidR="00EF1FAC" w:rsidRPr="005019CE">
        <w:rPr>
          <w:rFonts w:ascii="Arial" w:hAnsi="Arial" w:cs="Arial"/>
          <w:sz w:val="20"/>
        </w:rPr>
        <w:t xml:space="preserve">będą </w:t>
      </w:r>
      <w:r w:rsidR="00D85C0A" w:rsidRPr="005019CE">
        <w:rPr>
          <w:rFonts w:ascii="Arial" w:hAnsi="Arial" w:cs="Arial"/>
          <w:sz w:val="20"/>
        </w:rPr>
        <w:t>zatrudnieni przez wykonawcę lub podwykonawcę na podstawie umowy o pracę</w:t>
      </w:r>
      <w:r w:rsidR="00EF1FAC" w:rsidRPr="005019CE">
        <w:rPr>
          <w:rFonts w:ascii="Arial" w:hAnsi="Arial" w:cs="Arial"/>
          <w:sz w:val="20"/>
        </w:rPr>
        <w:t>.</w:t>
      </w:r>
    </w:p>
    <w:p w14:paraId="0437D581" w14:textId="77777777" w:rsidR="00FC63FD" w:rsidRPr="005019CE" w:rsidRDefault="00FC63FD" w:rsidP="00CD370B">
      <w:pPr>
        <w:pStyle w:val="Akapitzlist"/>
        <w:widowControl w:val="0"/>
        <w:numPr>
          <w:ilvl w:val="0"/>
          <w:numId w:val="21"/>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trakcie realizacji przedmiotu umowy, Zamawiający uprawniony jest do wykonywania czynności kontrolnych wobec Wykonawcy odnośnie spełniania przez Wykonawcę lub Podwykonawcę wymogu zatrudnienia na podstawie umowy o pracę osób wykonujących czynności, o których mowa w ustępie powyżej. </w:t>
      </w:r>
    </w:p>
    <w:p w14:paraId="6D066D88" w14:textId="77777777" w:rsidR="00FC63FD" w:rsidRPr="005019CE" w:rsidRDefault="00FC63FD" w:rsidP="00CD370B">
      <w:pPr>
        <w:pStyle w:val="Akapitzlist"/>
        <w:widowControl w:val="0"/>
        <w:numPr>
          <w:ilvl w:val="0"/>
          <w:numId w:val="21"/>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Zamawiający uprawniony jest w szczególności do: </w:t>
      </w:r>
    </w:p>
    <w:p w14:paraId="2AA4F909"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żądania oświadczeń i dokumentów w zakresie potwierdzenia spełniania ww. wymogów i dokonywania ich oceny, w tym oświadczenia zatrudnionego pracownika, </w:t>
      </w:r>
    </w:p>
    <w:p w14:paraId="15F2A736"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żądania wyjaśnień w przypadku wątpliwości w zakresie potwierdzenia spełniania ww. wymogów, </w:t>
      </w:r>
    </w:p>
    <w:p w14:paraId="19058D66"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żądania poświadczonej za zgodność z oryginałem kopii zanonimizowanej umowy o pracę zatrudnionego pracownika oraz innych dokumentów niezbędnych do </w:t>
      </w:r>
    </w:p>
    <w:p w14:paraId="050E402D" w14:textId="77777777" w:rsidR="00FC63FD" w:rsidRPr="005019CE" w:rsidRDefault="00FC63FD" w:rsidP="00CD370B">
      <w:pPr>
        <w:pStyle w:val="Akapitzlist"/>
        <w:numPr>
          <w:ilvl w:val="0"/>
          <w:numId w:val="25"/>
        </w:numPr>
        <w:suppressAutoHyphens/>
        <w:spacing w:before="60" w:after="60" w:line="276" w:lineRule="auto"/>
        <w:contextualSpacing w:val="0"/>
        <w:jc w:val="both"/>
        <w:rPr>
          <w:rFonts w:ascii="Arial" w:hAnsi="Arial" w:cs="Arial"/>
          <w:sz w:val="20"/>
          <w:szCs w:val="20"/>
        </w:rPr>
      </w:pPr>
      <w:r w:rsidRPr="005019CE">
        <w:rPr>
          <w:rFonts w:ascii="Arial" w:hAnsi="Arial" w:cs="Arial"/>
          <w:sz w:val="20"/>
          <w:szCs w:val="20"/>
        </w:rPr>
        <w:t xml:space="preserve">zweryfikowania spełnienia tego obowiązku, </w:t>
      </w:r>
    </w:p>
    <w:p w14:paraId="0EC0A1B8" w14:textId="77777777" w:rsidR="00FC63FD" w:rsidRPr="005019CE" w:rsidRDefault="00FC63FD" w:rsidP="00773FBC">
      <w:pPr>
        <w:spacing w:before="60" w:after="60" w:line="276" w:lineRule="auto"/>
        <w:ind w:left="360"/>
        <w:jc w:val="both"/>
        <w:rPr>
          <w:rFonts w:ascii="Arial" w:hAnsi="Arial" w:cs="Arial"/>
          <w:sz w:val="20"/>
          <w:szCs w:val="20"/>
        </w:rPr>
      </w:pPr>
      <w:r w:rsidRPr="005019CE">
        <w:rPr>
          <w:rFonts w:ascii="Arial" w:hAnsi="Arial" w:cs="Arial"/>
          <w:sz w:val="20"/>
          <w:szCs w:val="20"/>
        </w:rPr>
        <w:lastRenderedPageBreak/>
        <w:t xml:space="preserve">zawierających informacje, w tym dane osobowe, niezbędne do weryfikacji zatrudnienia na podstawie umowy o pracę, w szczególności imię i nazwisko zatrudnianego pracownika, datę zawarcia umowy o pracę, rodzaj umowy o pracę i zakres obowiązków pracownika. </w:t>
      </w:r>
    </w:p>
    <w:p w14:paraId="0F08B922" w14:textId="77777777" w:rsidR="00FC63FD" w:rsidRPr="005019CE" w:rsidRDefault="00FC63FD" w:rsidP="00CD370B">
      <w:pPr>
        <w:pStyle w:val="Akapitzlist"/>
        <w:numPr>
          <w:ilvl w:val="0"/>
          <w:numId w:val="21"/>
        </w:numPr>
        <w:suppressAutoHyphens/>
        <w:spacing w:before="60" w:after="60" w:line="276" w:lineRule="auto"/>
        <w:jc w:val="both"/>
        <w:rPr>
          <w:rFonts w:ascii="Arial" w:hAnsi="Arial" w:cs="Arial"/>
          <w:sz w:val="20"/>
          <w:szCs w:val="20"/>
        </w:rPr>
      </w:pPr>
      <w:r w:rsidRPr="005019CE">
        <w:rPr>
          <w:rFonts w:ascii="Arial" w:hAnsi="Arial" w:cs="Arial"/>
          <w:sz w:val="20"/>
          <w:szCs w:val="20"/>
        </w:rPr>
        <w:t xml:space="preserve">W trakcie realizacji przedmiotu umowy, każdorazowo na żądanie Zamawiającego, w terminie wskazanym przez Zamawiającego. Wykonawca przedłoży Zamawiającemu oświadczenie Wykonawcy lub podwykonawcy o zatrudnieniu na podstawie umowy o pracę osób wykonujących czynności, których dotyczy wezwanie zamawiającego w celu potwierdzenia spełnienia wymogu zatrudnienia na podstawie umowy o pracę przez Wykonawcę lub podwykonawcę osób wykonujących czynności, o których mowa w ust. 1 w trakcie realizacji przedmiotu umowy.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22A00F5B" w14:textId="7ED2BCA6" w:rsidR="00C44A76" w:rsidRPr="005019CE" w:rsidRDefault="00FC63FD" w:rsidP="00CC6A1C">
      <w:pPr>
        <w:numPr>
          <w:ilvl w:val="0"/>
          <w:numId w:val="21"/>
        </w:numPr>
        <w:suppressAutoHyphens/>
        <w:spacing w:before="60" w:after="60" w:line="276" w:lineRule="auto"/>
        <w:ind w:left="397"/>
        <w:jc w:val="both"/>
        <w:rPr>
          <w:rFonts w:ascii="Arial" w:hAnsi="Arial" w:cs="Arial"/>
          <w:sz w:val="20"/>
          <w:szCs w:val="20"/>
        </w:rPr>
      </w:pPr>
      <w:r w:rsidRPr="005019CE">
        <w:rPr>
          <w:rFonts w:ascii="Arial" w:hAnsi="Arial" w:cs="Arial"/>
          <w:sz w:val="20"/>
          <w:szCs w:val="20"/>
        </w:rPr>
        <w:t xml:space="preserve">Nie przestrzeganie obowiązku dotyczącego zatrudnienia osób skierowanych do realizacji Przedmiotu Umowy na podstawie stosunku pracy lub niedostarczenie dokumentów, o których mowa powyżej skutkować będzie </w:t>
      </w:r>
      <w:r w:rsidR="002A6EDA" w:rsidRPr="005019CE">
        <w:rPr>
          <w:rFonts w:ascii="Arial" w:hAnsi="Arial" w:cs="Arial"/>
          <w:sz w:val="20"/>
          <w:szCs w:val="20"/>
        </w:rPr>
        <w:t>odpowiednią karą umowną</w:t>
      </w:r>
      <w:r w:rsidRPr="005019CE">
        <w:rPr>
          <w:rFonts w:ascii="Arial" w:hAnsi="Arial" w:cs="Arial"/>
          <w:sz w:val="20"/>
          <w:szCs w:val="20"/>
        </w:rPr>
        <w:t xml:space="preserve"> wskazaną w § </w:t>
      </w:r>
      <w:r w:rsidR="002A6EDA" w:rsidRPr="005019CE">
        <w:rPr>
          <w:rFonts w:ascii="Arial" w:hAnsi="Arial" w:cs="Arial"/>
          <w:sz w:val="20"/>
          <w:szCs w:val="20"/>
        </w:rPr>
        <w:t>14</w:t>
      </w:r>
      <w:r w:rsidRPr="005019CE">
        <w:rPr>
          <w:rFonts w:ascii="Arial" w:hAnsi="Arial" w:cs="Arial"/>
          <w:sz w:val="20"/>
          <w:szCs w:val="20"/>
        </w:rPr>
        <w:t xml:space="preserve"> Umowy. </w:t>
      </w:r>
      <w:bookmarkEnd w:id="8"/>
    </w:p>
    <w:p w14:paraId="184DAF24" w14:textId="77777777" w:rsidR="00716143" w:rsidRPr="005019CE" w:rsidRDefault="00716143" w:rsidP="00C6682E">
      <w:pPr>
        <w:widowControl w:val="0"/>
        <w:suppressAutoHyphens/>
        <w:spacing w:after="0" w:line="276" w:lineRule="auto"/>
        <w:contextualSpacing/>
        <w:rPr>
          <w:rFonts w:ascii="Arial" w:hAnsi="Arial" w:cs="Arial"/>
          <w:b/>
          <w:sz w:val="20"/>
          <w:szCs w:val="20"/>
        </w:rPr>
      </w:pPr>
    </w:p>
    <w:p w14:paraId="7E9EC7D1" w14:textId="49F0071D"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801892" w:rsidRPr="005019CE">
        <w:rPr>
          <w:rFonts w:ascii="Arial" w:hAnsi="Arial" w:cs="Arial"/>
          <w:b/>
          <w:sz w:val="20"/>
          <w:szCs w:val="20"/>
        </w:rPr>
        <w:t>1</w:t>
      </w:r>
      <w:r w:rsidR="00FC63FD" w:rsidRPr="005019CE">
        <w:rPr>
          <w:rFonts w:ascii="Arial" w:hAnsi="Arial" w:cs="Arial"/>
          <w:b/>
          <w:sz w:val="20"/>
          <w:szCs w:val="20"/>
        </w:rPr>
        <w:t>3</w:t>
      </w:r>
    </w:p>
    <w:p w14:paraId="2C649A0F" w14:textId="21420129" w:rsidR="00D15142" w:rsidRPr="005019CE" w:rsidRDefault="00A3097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G</w:t>
      </w:r>
      <w:r w:rsidR="00D15142" w:rsidRPr="005019CE">
        <w:rPr>
          <w:rFonts w:ascii="Arial" w:hAnsi="Arial" w:cs="Arial"/>
          <w:b/>
          <w:sz w:val="20"/>
          <w:szCs w:val="20"/>
        </w:rPr>
        <w:t>warancje i rękojmia</w:t>
      </w:r>
    </w:p>
    <w:p w14:paraId="05FAF73F" w14:textId="0C52A5BC" w:rsidR="00D15142"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Wykonawca gwarantuje niezmienną jakość wykonanych Robót i na tę okoliczność udziela ................... miesięcznej gwarancji jakości licząc od dnia podpisania protokołu odbioru końcowego Przedmiotu Umowy bez uwag ze strony Zamawiającego.</w:t>
      </w:r>
    </w:p>
    <w:p w14:paraId="5FD65708" w14:textId="3E471B3B" w:rsidR="00A30972" w:rsidRPr="005019CE" w:rsidRDefault="00A30972" w:rsidP="00CD370B">
      <w:pPr>
        <w:pStyle w:val="Akapitzlist"/>
        <w:numPr>
          <w:ilvl w:val="0"/>
          <w:numId w:val="32"/>
        </w:numPr>
        <w:spacing w:after="0" w:line="276" w:lineRule="auto"/>
        <w:contextualSpacing w:val="0"/>
        <w:jc w:val="both"/>
        <w:rPr>
          <w:rFonts w:ascii="Arial" w:hAnsi="Arial" w:cs="Arial"/>
          <w:sz w:val="20"/>
          <w:szCs w:val="20"/>
        </w:rPr>
      </w:pPr>
      <w:r w:rsidRPr="005019CE">
        <w:rPr>
          <w:rFonts w:ascii="Arial" w:hAnsi="Arial" w:cs="Arial"/>
          <w:sz w:val="20"/>
          <w:szCs w:val="20"/>
        </w:rPr>
        <w:t>W okresie obowiązywania gwarancji Wykonawca zobowiązany jest do świadczenia na rzecz Zamawiającego serwisu gwarancyjnego polegającego na usuwaniu każdej wady, jaka ujawni się w Przedmiocie Umowy (w tym w poszczególnych materiałach lub urządzeniach), która powoduje, że Przedmiot Umowy nie posiada pełnej funkcjonalności opisanej w Umowie</w:t>
      </w:r>
      <w:r w:rsidR="00C45062" w:rsidRPr="005019CE">
        <w:rPr>
          <w:rFonts w:ascii="Arial" w:hAnsi="Arial" w:cs="Arial"/>
          <w:sz w:val="20"/>
          <w:szCs w:val="20"/>
        </w:rPr>
        <w:t xml:space="preserve"> i dokumentacji powykonawczej.</w:t>
      </w:r>
    </w:p>
    <w:bookmarkEnd w:id="9"/>
    <w:p w14:paraId="7C7220A6" w14:textId="6CA6EB03" w:rsidR="00D15142"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W okresie gwarancji, Zamawiający corocznie powoła z udziałem Wykonawcy komisję dokonującą rocznego przeglądu gwarancyjnego sprawdzającą stan Przedmiotu Umowy. Przed końcem upływu okresu</w:t>
      </w:r>
      <w:r w:rsidR="00A30972" w:rsidRPr="005019CE">
        <w:rPr>
          <w:rFonts w:ascii="Arial" w:hAnsi="Arial" w:cs="Arial"/>
          <w:sz w:val="20"/>
          <w:szCs w:val="20"/>
        </w:rPr>
        <w:t xml:space="preserve"> </w:t>
      </w:r>
      <w:r w:rsidRPr="005019CE">
        <w:rPr>
          <w:rFonts w:ascii="Arial" w:hAnsi="Arial" w:cs="Arial"/>
          <w:sz w:val="20"/>
          <w:szCs w:val="20"/>
        </w:rPr>
        <w:t xml:space="preserve">gwarancji i usunięciu przez Wykonawcę ewentualnych wad ujawnionych w tym okresie, Zamawiający powoła komisję odbioru w celu potwierdzenia stanu technicznego Przedmiotu Umowy z okresu gwarancji. </w:t>
      </w:r>
    </w:p>
    <w:p w14:paraId="7429422F" w14:textId="176BAEBB" w:rsidR="00C45062" w:rsidRPr="005019CE" w:rsidRDefault="00C45062" w:rsidP="00CD370B">
      <w:pPr>
        <w:pStyle w:val="Akapitzlist"/>
        <w:numPr>
          <w:ilvl w:val="0"/>
          <w:numId w:val="32"/>
        </w:numPr>
        <w:spacing w:after="0" w:line="276" w:lineRule="auto"/>
        <w:contextualSpacing w:val="0"/>
        <w:jc w:val="both"/>
        <w:rPr>
          <w:rFonts w:ascii="Arial" w:hAnsi="Arial" w:cs="Arial"/>
          <w:sz w:val="20"/>
          <w:szCs w:val="20"/>
        </w:rPr>
      </w:pPr>
      <w:r w:rsidRPr="005019CE">
        <w:rPr>
          <w:rFonts w:ascii="Arial" w:hAnsi="Arial" w:cs="Arial"/>
          <w:sz w:val="20"/>
          <w:szCs w:val="20"/>
        </w:rPr>
        <w:t>Wykonawca zobowiązany jest do skutecznego usunięcia na swój koszt  każdej ujawnionej w okresie gwarancji wady Przedmiotu Umowy. Usunięcie wady nastąpi poprzez naprawę lub wymianę wadliwego elementu Przedmiotu Umowy na nowy i pozbawiony wady.</w:t>
      </w:r>
      <w:r w:rsidR="00043246" w:rsidRPr="005019CE">
        <w:rPr>
          <w:rFonts w:ascii="Arial" w:hAnsi="Arial" w:cs="Arial"/>
          <w:sz w:val="20"/>
          <w:szCs w:val="20"/>
        </w:rPr>
        <w:t xml:space="preserve"> Strony sporządzą każdorazowo protokół z dokonanej naprawy.</w:t>
      </w:r>
    </w:p>
    <w:p w14:paraId="415B69BB" w14:textId="788B931D" w:rsidR="00D15142" w:rsidRPr="005019CE" w:rsidRDefault="002D0FD2" w:rsidP="00CD370B">
      <w:pPr>
        <w:pStyle w:val="Akapitzlist"/>
        <w:widowControl w:val="0"/>
        <w:numPr>
          <w:ilvl w:val="0"/>
          <w:numId w:val="32"/>
        </w:numPr>
        <w:tabs>
          <w:tab w:val="left" w:pos="284"/>
        </w:tabs>
        <w:autoSpaceDE w:val="0"/>
        <w:autoSpaceDN w:val="0"/>
        <w:adjustRightInd w:val="0"/>
        <w:spacing w:before="120" w:after="0" w:line="276" w:lineRule="auto"/>
        <w:ind w:right="-187"/>
        <w:jc w:val="both"/>
        <w:rPr>
          <w:rFonts w:ascii="Arial" w:eastAsia="Times New Roman" w:hAnsi="Arial" w:cs="Arial"/>
          <w:sz w:val="20"/>
          <w:szCs w:val="20"/>
          <w:lang w:eastAsia="pl-PL"/>
        </w:rPr>
      </w:pPr>
      <w:r w:rsidRPr="005019CE">
        <w:rPr>
          <w:rFonts w:ascii="Arial" w:eastAsia="Times New Roman" w:hAnsi="Arial" w:cs="Arial"/>
          <w:sz w:val="20"/>
          <w:szCs w:val="20"/>
          <w:lang w:eastAsia="pl-PL"/>
        </w:rPr>
        <w:t xml:space="preserve">W okresie gwarancji  Wykonawca zobowiązany będzie do przybycia do siedziby Zamawiającego i podjęcia działań zmierzających do zapewnienia prawidłowej pracy instalacji i urządzeń w ciągu </w:t>
      </w:r>
      <w:r w:rsidR="007E42CC" w:rsidRPr="005019CE">
        <w:rPr>
          <w:rFonts w:ascii="Arial" w:eastAsia="Times New Roman" w:hAnsi="Arial" w:cs="Arial"/>
          <w:sz w:val="20"/>
          <w:szCs w:val="20"/>
          <w:lang w:eastAsia="pl-PL"/>
        </w:rPr>
        <w:t>dwóch dni roboczych</w:t>
      </w:r>
      <w:r w:rsidRPr="005019CE">
        <w:rPr>
          <w:rFonts w:ascii="Arial" w:eastAsia="Times New Roman" w:hAnsi="Arial" w:cs="Arial"/>
          <w:sz w:val="20"/>
          <w:szCs w:val="20"/>
          <w:lang w:eastAsia="pl-PL"/>
        </w:rPr>
        <w:t xml:space="preserve"> od momentu powiadomienia </w:t>
      </w:r>
      <w:r w:rsidR="00C45062" w:rsidRPr="005019CE">
        <w:rPr>
          <w:rFonts w:ascii="Arial" w:eastAsia="Times New Roman" w:hAnsi="Arial" w:cs="Arial"/>
          <w:sz w:val="20"/>
          <w:szCs w:val="20"/>
          <w:lang w:eastAsia="pl-PL"/>
        </w:rPr>
        <w:t xml:space="preserve">w trybie roboczym </w:t>
      </w:r>
      <w:r w:rsidRPr="005019CE">
        <w:rPr>
          <w:rFonts w:ascii="Arial" w:eastAsia="Times New Roman" w:hAnsi="Arial" w:cs="Arial"/>
          <w:sz w:val="20"/>
          <w:szCs w:val="20"/>
          <w:lang w:eastAsia="pl-PL"/>
        </w:rPr>
        <w:t xml:space="preserve">przez Zamawiającego  o zaistniałej awarii lub wystąpieniu nieprawidłowości w pracy urządzeń. Czas naprawy urządzeń nie może przekroczyć </w:t>
      </w:r>
      <w:r w:rsidR="00084C55" w:rsidRPr="005019CE">
        <w:rPr>
          <w:rFonts w:ascii="Arial" w:eastAsia="Times New Roman" w:hAnsi="Arial" w:cs="Arial"/>
          <w:sz w:val="20"/>
          <w:szCs w:val="20"/>
          <w:lang w:eastAsia="pl-PL"/>
        </w:rPr>
        <w:t>7 dni</w:t>
      </w:r>
      <w:r w:rsidRPr="005019CE">
        <w:rPr>
          <w:rFonts w:ascii="Arial" w:eastAsia="Times New Roman" w:hAnsi="Arial" w:cs="Arial"/>
          <w:sz w:val="20"/>
          <w:szCs w:val="20"/>
          <w:lang w:eastAsia="pl-PL"/>
        </w:rPr>
        <w:t xml:space="preserve"> lub w uzasadnionych przypadkach, w zależności od charakteru wady, w uzgodnionym przez Strony terminie. </w:t>
      </w:r>
      <w:r w:rsidR="00D15142" w:rsidRPr="005019CE">
        <w:rPr>
          <w:rFonts w:ascii="Arial" w:hAnsi="Arial" w:cs="Arial"/>
          <w:sz w:val="20"/>
          <w:szCs w:val="20"/>
        </w:rPr>
        <w:t>W przypadku braku usunięcia wad w wyznaczonym przez Zamawiającego terminie, Zamawiający będzie mógł usunąć wady we własnym zakresie lub przy pomocy strony trzeciej, na ryzyko i koszt Wykonawcy</w:t>
      </w:r>
      <w:r w:rsidR="00A30972" w:rsidRPr="005019CE">
        <w:rPr>
          <w:rFonts w:ascii="Arial" w:hAnsi="Arial" w:cs="Arial"/>
          <w:sz w:val="20"/>
          <w:szCs w:val="20"/>
        </w:rPr>
        <w:t>.</w:t>
      </w:r>
      <w:r w:rsidR="00D15142" w:rsidRPr="005019CE">
        <w:rPr>
          <w:rFonts w:ascii="Arial" w:hAnsi="Arial" w:cs="Arial"/>
          <w:sz w:val="20"/>
          <w:szCs w:val="20"/>
        </w:rPr>
        <w:t xml:space="preserve"> W przypadku niewpłacenia w wyznaczonym przez Zamawiającego terminie oszacowanych przez Zamawiającego kosztów usunięcia wad, zostaną</w:t>
      </w:r>
      <w:r w:rsidR="00C45062" w:rsidRPr="005019CE">
        <w:rPr>
          <w:rFonts w:ascii="Arial" w:hAnsi="Arial" w:cs="Arial"/>
          <w:sz w:val="20"/>
          <w:szCs w:val="20"/>
        </w:rPr>
        <w:t xml:space="preserve"> </w:t>
      </w:r>
      <w:r w:rsidR="00D15142" w:rsidRPr="005019CE">
        <w:rPr>
          <w:rFonts w:ascii="Arial" w:hAnsi="Arial" w:cs="Arial"/>
          <w:sz w:val="20"/>
          <w:szCs w:val="20"/>
        </w:rPr>
        <w:t>one</w:t>
      </w:r>
      <w:r w:rsidR="00C45062" w:rsidRPr="005019CE">
        <w:rPr>
          <w:rFonts w:ascii="Arial" w:hAnsi="Arial" w:cs="Arial"/>
          <w:sz w:val="20"/>
          <w:szCs w:val="20"/>
        </w:rPr>
        <w:t xml:space="preserve"> </w:t>
      </w:r>
      <w:r w:rsidR="00D15142" w:rsidRPr="005019CE">
        <w:rPr>
          <w:rFonts w:ascii="Arial" w:hAnsi="Arial" w:cs="Arial"/>
          <w:sz w:val="20"/>
          <w:szCs w:val="20"/>
        </w:rPr>
        <w:t>pokryte z zabezpieczenia ustalonego na okres gwarancji. Jeżeli koszt usunięcia wad przekroczy kwotę zabezpieczenia</w:t>
      </w:r>
      <w:r w:rsidR="00A30972" w:rsidRPr="005019CE">
        <w:rPr>
          <w:rFonts w:ascii="Arial" w:hAnsi="Arial" w:cs="Arial"/>
          <w:sz w:val="20"/>
          <w:szCs w:val="20"/>
        </w:rPr>
        <w:t xml:space="preserve"> </w:t>
      </w:r>
      <w:r w:rsidR="00D15142" w:rsidRPr="005019CE">
        <w:rPr>
          <w:rFonts w:ascii="Arial" w:hAnsi="Arial" w:cs="Arial"/>
          <w:sz w:val="20"/>
          <w:szCs w:val="20"/>
        </w:rPr>
        <w:t>to zapłatę pozostałych poniesionych kosztów Zamawiający będzie dochodził od Wykonawcy na zasadach ogólnych Kodeksu cywilnego.</w:t>
      </w:r>
    </w:p>
    <w:p w14:paraId="7B08A911" w14:textId="4FD0BC1A" w:rsidR="00C45062" w:rsidRPr="005019CE" w:rsidRDefault="00C45062" w:rsidP="00CD370B">
      <w:pPr>
        <w:pStyle w:val="Wzorytekst"/>
        <w:numPr>
          <w:ilvl w:val="0"/>
          <w:numId w:val="32"/>
        </w:numPr>
        <w:spacing w:line="276" w:lineRule="auto"/>
        <w:rPr>
          <w:rFonts w:ascii="Arial" w:hAnsi="Arial" w:cs="Arial"/>
          <w:color w:val="auto"/>
          <w:sz w:val="20"/>
          <w:szCs w:val="20"/>
        </w:rPr>
      </w:pPr>
      <w:r w:rsidRPr="005019CE">
        <w:rPr>
          <w:rFonts w:ascii="Arial" w:hAnsi="Arial" w:cs="Arial"/>
          <w:color w:val="auto"/>
          <w:sz w:val="20"/>
          <w:szCs w:val="20"/>
        </w:rPr>
        <w:t xml:space="preserve">Okres gwarancji ulega automatycznemu przedłużeniu dla wadliwego elementu Przedmiotu Umowy, o okres liczony od dnia zawiadomienia o wadzie do dnia jej usunięcia, a w przypadku wymiany wadliwego elementu Przedmiotu Umowy na nowy, okres gwarancji jest dla tego </w:t>
      </w:r>
      <w:r w:rsidRPr="005019CE">
        <w:rPr>
          <w:rFonts w:ascii="Arial" w:hAnsi="Arial" w:cs="Arial"/>
          <w:color w:val="auto"/>
          <w:sz w:val="20"/>
          <w:szCs w:val="20"/>
        </w:rPr>
        <w:lastRenderedPageBreak/>
        <w:t>elementu liczony od nowa.</w:t>
      </w:r>
    </w:p>
    <w:p w14:paraId="6AF3F449" w14:textId="15252C8B" w:rsidR="00D15142"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 xml:space="preserve">Odpowiedzialność za wady obejmuje również odpowiedzialność odszkodowawczą </w:t>
      </w:r>
      <w:r w:rsidR="00567158" w:rsidRPr="005019CE">
        <w:rPr>
          <w:rFonts w:ascii="Arial" w:hAnsi="Arial" w:cs="Arial"/>
          <w:sz w:val="20"/>
          <w:szCs w:val="20"/>
        </w:rPr>
        <w:t>na podstawie</w:t>
      </w:r>
      <w:r w:rsidRPr="005019CE">
        <w:rPr>
          <w:rFonts w:ascii="Arial" w:hAnsi="Arial" w:cs="Arial"/>
          <w:sz w:val="20"/>
          <w:szCs w:val="20"/>
        </w:rPr>
        <w:t xml:space="preserve"> ustawy Kodeks cywilny (Dz. U. z 202</w:t>
      </w:r>
      <w:r w:rsidR="00567158" w:rsidRPr="005019CE">
        <w:rPr>
          <w:rFonts w:ascii="Arial" w:hAnsi="Arial" w:cs="Arial"/>
          <w:sz w:val="20"/>
          <w:szCs w:val="20"/>
        </w:rPr>
        <w:t>3</w:t>
      </w:r>
      <w:r w:rsidRPr="005019CE">
        <w:rPr>
          <w:rFonts w:ascii="Arial" w:hAnsi="Arial" w:cs="Arial"/>
          <w:sz w:val="20"/>
          <w:szCs w:val="20"/>
        </w:rPr>
        <w:t xml:space="preserve"> r., poz.1</w:t>
      </w:r>
      <w:r w:rsidR="00567158" w:rsidRPr="005019CE">
        <w:rPr>
          <w:rFonts w:ascii="Arial" w:hAnsi="Arial" w:cs="Arial"/>
          <w:sz w:val="20"/>
          <w:szCs w:val="20"/>
        </w:rPr>
        <w:t>610 ze zm.</w:t>
      </w:r>
      <w:r w:rsidRPr="005019CE">
        <w:rPr>
          <w:rFonts w:ascii="Arial" w:hAnsi="Arial" w:cs="Arial"/>
          <w:sz w:val="20"/>
          <w:szCs w:val="20"/>
        </w:rPr>
        <w:t>).</w:t>
      </w:r>
    </w:p>
    <w:p w14:paraId="3CD7E649" w14:textId="7C9A563A" w:rsidR="008943F0" w:rsidRPr="005019CE" w:rsidRDefault="00D15142" w:rsidP="00CD370B">
      <w:pPr>
        <w:pStyle w:val="Akapitzlist"/>
        <w:widowControl w:val="0"/>
        <w:numPr>
          <w:ilvl w:val="0"/>
          <w:numId w:val="32"/>
        </w:numPr>
        <w:suppressAutoHyphens/>
        <w:spacing w:after="0" w:line="276" w:lineRule="auto"/>
        <w:jc w:val="both"/>
        <w:rPr>
          <w:rFonts w:ascii="Arial" w:hAnsi="Arial" w:cs="Arial"/>
          <w:sz w:val="20"/>
          <w:szCs w:val="20"/>
        </w:rPr>
      </w:pPr>
      <w:r w:rsidRPr="005019CE">
        <w:rPr>
          <w:rFonts w:ascii="Arial" w:hAnsi="Arial" w:cs="Arial"/>
          <w:sz w:val="20"/>
          <w:szCs w:val="20"/>
        </w:rPr>
        <w:t xml:space="preserve">Uprawnienia Zamawiającego wynikające z gwarancji nie wyłączają, nie ograniczają ani nie zawieszają uprawnień możliwości realizowania uprawnień wynikających z rękojmi na zasadach ogólnych. </w:t>
      </w:r>
    </w:p>
    <w:p w14:paraId="724ED699" w14:textId="7DB0B809"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4</w:t>
      </w:r>
    </w:p>
    <w:p w14:paraId="558B9CF3"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Kary umowne, odszkodowanie</w:t>
      </w:r>
    </w:p>
    <w:p w14:paraId="6810E95F" w14:textId="77777777" w:rsidR="00D15142" w:rsidRPr="005019CE" w:rsidRDefault="00D15142"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Zamawiający ma prawo naliczyć Wykonawcy niżej wymienione kary umowne:</w:t>
      </w:r>
    </w:p>
    <w:p w14:paraId="6BD5CC35" w14:textId="6138E9E0" w:rsidR="00D15142" w:rsidRPr="005019CE" w:rsidRDefault="00D15142" w:rsidP="00CD370B">
      <w:pPr>
        <w:pStyle w:val="Akapitzlist"/>
        <w:widowControl w:val="0"/>
        <w:numPr>
          <w:ilvl w:val="0"/>
          <w:numId w:val="13"/>
        </w:numPr>
        <w:suppressAutoHyphens/>
        <w:spacing w:after="0" w:line="276" w:lineRule="auto"/>
        <w:ind w:left="851" w:hanging="425"/>
        <w:jc w:val="both"/>
        <w:rPr>
          <w:rFonts w:ascii="Arial" w:hAnsi="Arial" w:cs="Arial"/>
          <w:sz w:val="20"/>
          <w:szCs w:val="20"/>
        </w:rPr>
      </w:pPr>
      <w:bookmarkStart w:id="10" w:name="_Hlk159319836"/>
      <w:r w:rsidRPr="005019CE">
        <w:rPr>
          <w:rFonts w:ascii="Arial" w:hAnsi="Arial" w:cs="Arial"/>
          <w:sz w:val="20"/>
          <w:szCs w:val="20"/>
        </w:rPr>
        <w:t>z tytułu zwłoki w zakończeniu realizacji Przedmiotu Umowy</w:t>
      </w:r>
      <w:r w:rsidR="00E16781" w:rsidRPr="005019CE">
        <w:rPr>
          <w:rFonts w:ascii="Arial" w:hAnsi="Arial" w:cs="Arial"/>
          <w:sz w:val="20"/>
          <w:szCs w:val="20"/>
        </w:rPr>
        <w:t xml:space="preserve"> w terminie o którym mowa w § 5 ust. 1 Umowy</w:t>
      </w:r>
      <w:r w:rsidRPr="005019CE">
        <w:rPr>
          <w:rFonts w:ascii="Arial" w:hAnsi="Arial" w:cs="Arial"/>
          <w:sz w:val="20"/>
          <w:szCs w:val="20"/>
        </w:rPr>
        <w:t xml:space="preserve"> – w wysokości </w:t>
      </w:r>
      <w:r w:rsidR="00E16781" w:rsidRPr="005019CE">
        <w:rPr>
          <w:rFonts w:ascii="Arial" w:hAnsi="Arial" w:cs="Arial"/>
          <w:sz w:val="20"/>
          <w:szCs w:val="20"/>
        </w:rPr>
        <w:t>0,5</w:t>
      </w:r>
      <w:r w:rsidRPr="005019CE">
        <w:rPr>
          <w:rFonts w:ascii="Arial" w:hAnsi="Arial" w:cs="Arial"/>
          <w:sz w:val="20"/>
          <w:szCs w:val="20"/>
        </w:rPr>
        <w:t xml:space="preserve">% </w:t>
      </w:r>
      <w:r w:rsidR="00CB5E87" w:rsidRPr="005019CE">
        <w:rPr>
          <w:rFonts w:ascii="Arial" w:hAnsi="Arial" w:cs="Arial"/>
          <w:sz w:val="20"/>
          <w:szCs w:val="20"/>
        </w:rPr>
        <w:t xml:space="preserve">całkowitego </w:t>
      </w:r>
      <w:r w:rsidRPr="005019CE">
        <w:rPr>
          <w:rFonts w:ascii="Arial" w:hAnsi="Arial" w:cs="Arial"/>
          <w:sz w:val="20"/>
          <w:szCs w:val="20"/>
        </w:rPr>
        <w:t xml:space="preserve">wynagrodzenia </w:t>
      </w:r>
      <w:r w:rsidR="00EF296C" w:rsidRPr="005019CE">
        <w:rPr>
          <w:rFonts w:ascii="Arial" w:hAnsi="Arial" w:cs="Arial"/>
          <w:sz w:val="20"/>
          <w:szCs w:val="20"/>
        </w:rPr>
        <w:t>netto</w:t>
      </w:r>
      <w:r w:rsidRPr="005019CE">
        <w:rPr>
          <w:rFonts w:ascii="Arial" w:hAnsi="Arial" w:cs="Arial"/>
          <w:sz w:val="20"/>
          <w:szCs w:val="20"/>
        </w:rPr>
        <w:t xml:space="preserve"> określonego w §</w:t>
      </w:r>
      <w:r w:rsidR="00EF296C" w:rsidRPr="005019CE">
        <w:rPr>
          <w:rFonts w:ascii="Arial" w:hAnsi="Arial" w:cs="Arial"/>
          <w:sz w:val="20"/>
          <w:szCs w:val="20"/>
        </w:rPr>
        <w:t xml:space="preserve"> </w:t>
      </w:r>
      <w:r w:rsidR="004766F1" w:rsidRPr="005019CE">
        <w:rPr>
          <w:rFonts w:ascii="Arial" w:hAnsi="Arial" w:cs="Arial"/>
          <w:sz w:val="20"/>
          <w:szCs w:val="20"/>
        </w:rPr>
        <w:t>7</w:t>
      </w:r>
      <w:r w:rsidRPr="005019CE">
        <w:rPr>
          <w:rFonts w:ascii="Arial" w:hAnsi="Arial" w:cs="Arial"/>
          <w:sz w:val="20"/>
          <w:szCs w:val="20"/>
        </w:rPr>
        <w:t xml:space="preserve"> ust. 1 Umowy, za każdy rozpoczęty dzień zwłoki</w:t>
      </w:r>
      <w:r w:rsidR="00EF296C" w:rsidRPr="005019CE">
        <w:rPr>
          <w:rFonts w:ascii="Arial" w:hAnsi="Arial" w:cs="Arial"/>
          <w:sz w:val="20"/>
          <w:szCs w:val="20"/>
        </w:rPr>
        <w:t xml:space="preserve"> przez pierwsze siedem dni liczonych</w:t>
      </w:r>
      <w:r w:rsidRPr="005019CE">
        <w:rPr>
          <w:rFonts w:ascii="Arial" w:hAnsi="Arial" w:cs="Arial"/>
          <w:sz w:val="20"/>
          <w:szCs w:val="20"/>
        </w:rPr>
        <w:t xml:space="preserve"> od upływu terminu wyznaczonego na podstawie § </w:t>
      </w:r>
      <w:r w:rsidR="004766F1" w:rsidRPr="005019CE">
        <w:rPr>
          <w:rFonts w:ascii="Arial" w:hAnsi="Arial" w:cs="Arial"/>
          <w:sz w:val="20"/>
          <w:szCs w:val="20"/>
        </w:rPr>
        <w:t>5</w:t>
      </w:r>
      <w:r w:rsidRPr="005019CE">
        <w:rPr>
          <w:rFonts w:ascii="Arial" w:hAnsi="Arial" w:cs="Arial"/>
          <w:sz w:val="20"/>
          <w:szCs w:val="20"/>
        </w:rPr>
        <w:t xml:space="preserve"> ust. 1</w:t>
      </w:r>
      <w:r w:rsidR="00E16781" w:rsidRPr="005019CE">
        <w:rPr>
          <w:rFonts w:ascii="Arial" w:hAnsi="Arial" w:cs="Arial"/>
          <w:sz w:val="20"/>
          <w:szCs w:val="20"/>
        </w:rPr>
        <w:t xml:space="preserve"> </w:t>
      </w:r>
      <w:r w:rsidRPr="005019CE">
        <w:rPr>
          <w:rFonts w:ascii="Arial" w:hAnsi="Arial" w:cs="Arial"/>
          <w:sz w:val="20"/>
          <w:szCs w:val="20"/>
        </w:rPr>
        <w:t>Umowy,</w:t>
      </w:r>
      <w:r w:rsidR="00EF296C" w:rsidRPr="005019CE">
        <w:rPr>
          <w:rFonts w:ascii="Arial" w:hAnsi="Arial" w:cs="Arial"/>
          <w:sz w:val="20"/>
          <w:szCs w:val="20"/>
        </w:rPr>
        <w:t xml:space="preserve"> </w:t>
      </w:r>
    </w:p>
    <w:bookmarkEnd w:id="10"/>
    <w:p w14:paraId="42E59D80" w14:textId="5AEA4316" w:rsidR="00EF296C" w:rsidRPr="005019CE" w:rsidRDefault="00EF296C"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z tytułu zwłoki w zakończeniu realizacji Przedmiotu Umowy</w:t>
      </w:r>
      <w:r w:rsidR="00E16781" w:rsidRPr="005019CE">
        <w:rPr>
          <w:rFonts w:ascii="Arial" w:hAnsi="Arial" w:cs="Arial"/>
          <w:sz w:val="20"/>
          <w:szCs w:val="20"/>
        </w:rPr>
        <w:t xml:space="preserve"> w terminie o którym mowa w § 5 ust. 1 Umowy</w:t>
      </w:r>
      <w:r w:rsidRPr="005019CE">
        <w:rPr>
          <w:rFonts w:ascii="Arial" w:hAnsi="Arial" w:cs="Arial"/>
          <w:sz w:val="20"/>
          <w:szCs w:val="20"/>
        </w:rPr>
        <w:t xml:space="preserve"> – w wysokości </w:t>
      </w:r>
      <w:r w:rsidR="00E16781" w:rsidRPr="005019CE">
        <w:rPr>
          <w:rFonts w:ascii="Arial" w:hAnsi="Arial" w:cs="Arial"/>
          <w:sz w:val="20"/>
          <w:szCs w:val="20"/>
        </w:rPr>
        <w:t>1</w:t>
      </w:r>
      <w:r w:rsidRPr="005019CE">
        <w:rPr>
          <w:rFonts w:ascii="Arial" w:hAnsi="Arial" w:cs="Arial"/>
          <w:sz w:val="20"/>
          <w:szCs w:val="20"/>
        </w:rPr>
        <w:t xml:space="preserve">% </w:t>
      </w:r>
      <w:r w:rsidR="00CB5E87" w:rsidRPr="005019CE">
        <w:rPr>
          <w:rFonts w:ascii="Arial" w:hAnsi="Arial" w:cs="Arial"/>
          <w:sz w:val="20"/>
          <w:szCs w:val="20"/>
        </w:rPr>
        <w:t xml:space="preserve">całkowitego </w:t>
      </w:r>
      <w:r w:rsidRPr="005019CE">
        <w:rPr>
          <w:rFonts w:ascii="Arial" w:hAnsi="Arial" w:cs="Arial"/>
          <w:sz w:val="20"/>
          <w:szCs w:val="20"/>
        </w:rPr>
        <w:t xml:space="preserve">wynagrodzenia netto określonego w § </w:t>
      </w:r>
      <w:r w:rsidR="004766F1" w:rsidRPr="005019CE">
        <w:rPr>
          <w:rFonts w:ascii="Arial" w:hAnsi="Arial" w:cs="Arial"/>
          <w:sz w:val="20"/>
          <w:szCs w:val="20"/>
        </w:rPr>
        <w:t>7</w:t>
      </w:r>
      <w:r w:rsidRPr="005019CE">
        <w:rPr>
          <w:rFonts w:ascii="Arial" w:hAnsi="Arial" w:cs="Arial"/>
          <w:sz w:val="20"/>
          <w:szCs w:val="20"/>
        </w:rPr>
        <w:t xml:space="preserve"> ust. 1 Umowy, za każdy rozpoczęty dzień zwłoki po upływie pierwszych siedmiu dni liczonych od upływu terminu wyznaczonego na podstawie § 5 ust. 1 pkt 2 Umowy, </w:t>
      </w:r>
    </w:p>
    <w:p w14:paraId="2B0A053B" w14:textId="03E3539C" w:rsidR="00E16781" w:rsidRPr="005019CE" w:rsidRDefault="00E16781"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z tytułu zwłoki w zakończeniu realizacji Przedmiotu Umowy w terminach o których mowa w § 5 ust. 1 pkt 1)-</w:t>
      </w:r>
      <w:r w:rsidR="00F04A43" w:rsidRPr="005019CE">
        <w:rPr>
          <w:rFonts w:ascii="Arial" w:hAnsi="Arial" w:cs="Arial"/>
          <w:sz w:val="20"/>
          <w:szCs w:val="20"/>
        </w:rPr>
        <w:t>3</w:t>
      </w:r>
      <w:r w:rsidRPr="005019CE">
        <w:rPr>
          <w:rFonts w:ascii="Arial" w:hAnsi="Arial" w:cs="Arial"/>
          <w:sz w:val="20"/>
          <w:szCs w:val="20"/>
        </w:rPr>
        <w:t xml:space="preserve">) Umowy – w wysokości </w:t>
      </w:r>
      <w:r w:rsidR="007F25D3" w:rsidRPr="005019CE">
        <w:rPr>
          <w:rFonts w:ascii="Arial" w:hAnsi="Arial" w:cs="Arial"/>
          <w:sz w:val="20"/>
          <w:szCs w:val="20"/>
        </w:rPr>
        <w:t xml:space="preserve">2 </w:t>
      </w:r>
      <w:r w:rsidRPr="005019CE">
        <w:rPr>
          <w:rFonts w:ascii="Arial" w:hAnsi="Arial" w:cs="Arial"/>
          <w:sz w:val="20"/>
          <w:szCs w:val="20"/>
        </w:rPr>
        <w:t xml:space="preserve">% wynagrodzenia netto </w:t>
      </w:r>
      <w:r w:rsidR="00EF2179" w:rsidRPr="005019CE">
        <w:rPr>
          <w:rFonts w:ascii="Arial" w:hAnsi="Arial" w:cs="Arial"/>
          <w:sz w:val="20"/>
          <w:szCs w:val="20"/>
        </w:rPr>
        <w:t>należnego za realizację Robót w danej strefie</w:t>
      </w:r>
      <w:r w:rsidRPr="005019CE">
        <w:rPr>
          <w:rFonts w:ascii="Arial" w:hAnsi="Arial" w:cs="Arial"/>
          <w:sz w:val="20"/>
          <w:szCs w:val="20"/>
        </w:rPr>
        <w:t>, za każdy rozpoczęty dzień zwłoki</w:t>
      </w:r>
      <w:r w:rsidR="00EF2179" w:rsidRPr="005019CE">
        <w:rPr>
          <w:rFonts w:ascii="Arial" w:hAnsi="Arial" w:cs="Arial"/>
          <w:sz w:val="20"/>
          <w:szCs w:val="20"/>
        </w:rPr>
        <w:t>,</w:t>
      </w:r>
      <w:r w:rsidR="00F04A43" w:rsidRPr="005019CE">
        <w:rPr>
          <w:rFonts w:ascii="Arial" w:hAnsi="Arial" w:cs="Arial"/>
          <w:sz w:val="20"/>
          <w:szCs w:val="20"/>
        </w:rPr>
        <w:t xml:space="preserve"> z zastrzeżeniem, że do naruszenia końcowego terminu realizacji Umowy (30 października 2024 r.), zastosowanie mają kary umowne, o których mowa w pkt. 1) i 2) powyżej.</w:t>
      </w:r>
    </w:p>
    <w:p w14:paraId="2981C6D9" w14:textId="51607D1E" w:rsidR="00EF2179" w:rsidRPr="005019CE" w:rsidRDefault="00B11451"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z tytułu rażącego naruszania postanowień </w:t>
      </w:r>
      <w:r w:rsidR="00EF2179" w:rsidRPr="005019CE">
        <w:rPr>
          <w:rFonts w:ascii="Arial" w:hAnsi="Arial" w:cs="Arial"/>
          <w:sz w:val="20"/>
          <w:szCs w:val="20"/>
        </w:rPr>
        <w:t>Harmonogramu</w:t>
      </w:r>
      <w:r w:rsidRPr="005019CE">
        <w:rPr>
          <w:rFonts w:ascii="Arial" w:hAnsi="Arial" w:cs="Arial"/>
          <w:sz w:val="20"/>
          <w:szCs w:val="20"/>
        </w:rPr>
        <w:t xml:space="preserve"> – w wysokości </w:t>
      </w:r>
      <w:r w:rsidR="00EF2179" w:rsidRPr="005019CE">
        <w:rPr>
          <w:rFonts w:ascii="Arial" w:hAnsi="Arial" w:cs="Arial"/>
          <w:sz w:val="20"/>
          <w:szCs w:val="20"/>
        </w:rPr>
        <w:t>2 000,00 zł (słownie złotych: dwa tysiące złotych, 00/100) za każdy przypadek naruszenia,</w:t>
      </w:r>
    </w:p>
    <w:p w14:paraId="04080046" w14:textId="500C8EF3"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z tytułu zwłoki w usunięciu wad w Przedmiocie Umowy </w:t>
      </w:r>
      <w:r w:rsidR="00EF2179" w:rsidRPr="005019CE">
        <w:rPr>
          <w:rFonts w:ascii="Arial" w:hAnsi="Arial" w:cs="Arial"/>
          <w:sz w:val="20"/>
          <w:szCs w:val="20"/>
        </w:rPr>
        <w:t xml:space="preserve">zgodnie z postanowieniami § 6 ust. 16 Umowy </w:t>
      </w:r>
      <w:r w:rsidRPr="005019CE">
        <w:rPr>
          <w:rFonts w:ascii="Arial" w:hAnsi="Arial" w:cs="Arial"/>
          <w:sz w:val="20"/>
          <w:szCs w:val="20"/>
        </w:rPr>
        <w:t xml:space="preserve">– w wysokości </w:t>
      </w:r>
      <w:r w:rsidR="00EF2179" w:rsidRPr="005019CE">
        <w:rPr>
          <w:rFonts w:ascii="Arial" w:hAnsi="Arial" w:cs="Arial"/>
          <w:sz w:val="20"/>
          <w:szCs w:val="20"/>
        </w:rPr>
        <w:t xml:space="preserve">– w wysokości </w:t>
      </w:r>
      <w:r w:rsidR="001362DF" w:rsidRPr="005019CE">
        <w:rPr>
          <w:rFonts w:ascii="Arial" w:hAnsi="Arial" w:cs="Arial"/>
          <w:sz w:val="20"/>
          <w:szCs w:val="20"/>
        </w:rPr>
        <w:t xml:space="preserve">2 </w:t>
      </w:r>
      <w:r w:rsidR="00EF2179" w:rsidRPr="005019CE">
        <w:rPr>
          <w:rFonts w:ascii="Arial" w:hAnsi="Arial" w:cs="Arial"/>
          <w:sz w:val="20"/>
          <w:szCs w:val="20"/>
        </w:rPr>
        <w:t xml:space="preserve">000,00 zł (słownie złotych: </w:t>
      </w:r>
      <w:r w:rsidR="001362DF" w:rsidRPr="005019CE">
        <w:rPr>
          <w:rFonts w:ascii="Arial" w:hAnsi="Arial" w:cs="Arial"/>
          <w:sz w:val="20"/>
          <w:szCs w:val="20"/>
        </w:rPr>
        <w:t>dwa tysiące</w:t>
      </w:r>
      <w:r w:rsidR="00EF2179" w:rsidRPr="005019CE">
        <w:rPr>
          <w:rFonts w:ascii="Arial" w:hAnsi="Arial" w:cs="Arial"/>
          <w:sz w:val="20"/>
          <w:szCs w:val="20"/>
        </w:rPr>
        <w:t xml:space="preserve"> złotych, 00/100) </w:t>
      </w:r>
      <w:r w:rsidRPr="005019CE">
        <w:rPr>
          <w:rFonts w:ascii="Arial" w:hAnsi="Arial" w:cs="Arial"/>
          <w:sz w:val="20"/>
          <w:szCs w:val="20"/>
        </w:rPr>
        <w:t>za każdy rozpoczęty dzień zwłoki licząc od wyznaczonego przez Zamawiającego terminu na usunięcie wad,</w:t>
      </w:r>
    </w:p>
    <w:p w14:paraId="74FB91D9" w14:textId="2FECF095"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z tytułu odstąpienia od Umowy </w:t>
      </w:r>
      <w:r w:rsidR="0084066B" w:rsidRPr="005019CE">
        <w:rPr>
          <w:rFonts w:ascii="Arial" w:hAnsi="Arial" w:cs="Arial"/>
          <w:sz w:val="20"/>
          <w:szCs w:val="20"/>
        </w:rPr>
        <w:t xml:space="preserve">w całości lub w części </w:t>
      </w:r>
      <w:r w:rsidRPr="005019CE">
        <w:rPr>
          <w:rFonts w:ascii="Arial" w:hAnsi="Arial" w:cs="Arial"/>
          <w:sz w:val="20"/>
          <w:szCs w:val="20"/>
        </w:rPr>
        <w:t xml:space="preserve">przez którąkolwiek ze Stron – z przyczyn zawinionych przez Wykonawcę w wysokości </w:t>
      </w:r>
      <w:r w:rsidR="0084066B" w:rsidRPr="005019CE">
        <w:rPr>
          <w:rFonts w:ascii="Arial" w:hAnsi="Arial" w:cs="Arial"/>
          <w:sz w:val="20"/>
          <w:szCs w:val="20"/>
        </w:rPr>
        <w:t>10</w:t>
      </w:r>
      <w:r w:rsidRPr="005019CE">
        <w:rPr>
          <w:rFonts w:ascii="Arial" w:hAnsi="Arial" w:cs="Arial"/>
          <w:sz w:val="20"/>
          <w:szCs w:val="20"/>
        </w:rPr>
        <w:t xml:space="preserve">% wynagrodzenia </w:t>
      </w:r>
      <w:r w:rsidR="0084066B" w:rsidRPr="005019CE">
        <w:rPr>
          <w:rFonts w:ascii="Arial" w:hAnsi="Arial" w:cs="Arial"/>
          <w:sz w:val="20"/>
          <w:szCs w:val="20"/>
        </w:rPr>
        <w:t>netto</w:t>
      </w:r>
      <w:r w:rsidRPr="005019CE">
        <w:rPr>
          <w:rFonts w:ascii="Arial" w:hAnsi="Arial" w:cs="Arial"/>
          <w:sz w:val="20"/>
          <w:szCs w:val="20"/>
        </w:rPr>
        <w:t xml:space="preserve"> </w:t>
      </w:r>
      <w:r w:rsidR="0084066B" w:rsidRPr="005019CE">
        <w:rPr>
          <w:rFonts w:ascii="Arial" w:hAnsi="Arial" w:cs="Arial"/>
          <w:sz w:val="20"/>
          <w:szCs w:val="20"/>
        </w:rPr>
        <w:t xml:space="preserve">należnego za zakres Robót objętych oświadczeniem o odstąpieniu. </w:t>
      </w:r>
      <w:r w:rsidRPr="005019CE">
        <w:rPr>
          <w:rFonts w:ascii="Arial" w:hAnsi="Arial" w:cs="Arial"/>
          <w:sz w:val="20"/>
          <w:szCs w:val="20"/>
        </w:rPr>
        <w:t xml:space="preserve">Wynagrodzenie </w:t>
      </w:r>
      <w:r w:rsidR="0084066B" w:rsidRPr="005019CE">
        <w:rPr>
          <w:rFonts w:ascii="Arial" w:hAnsi="Arial" w:cs="Arial"/>
          <w:sz w:val="20"/>
          <w:szCs w:val="20"/>
        </w:rPr>
        <w:t>z</w:t>
      </w:r>
      <w:r w:rsidRPr="005019CE">
        <w:rPr>
          <w:rFonts w:ascii="Arial" w:hAnsi="Arial" w:cs="Arial"/>
          <w:sz w:val="20"/>
          <w:szCs w:val="20"/>
        </w:rPr>
        <w:t xml:space="preserve">ostanie określone na podstawie inwentaryzacji Robót sporządzonej przez </w:t>
      </w:r>
      <w:r w:rsidR="00CB5E87" w:rsidRPr="005019CE">
        <w:rPr>
          <w:rFonts w:ascii="Arial" w:hAnsi="Arial" w:cs="Arial"/>
          <w:sz w:val="20"/>
          <w:szCs w:val="20"/>
        </w:rPr>
        <w:t>Zamawiającego</w:t>
      </w:r>
      <w:r w:rsidR="0084066B" w:rsidRPr="005019CE">
        <w:rPr>
          <w:rFonts w:ascii="Arial" w:hAnsi="Arial" w:cs="Arial"/>
          <w:sz w:val="20"/>
          <w:szCs w:val="20"/>
        </w:rPr>
        <w:t>.</w:t>
      </w:r>
    </w:p>
    <w:p w14:paraId="72172D16" w14:textId="2AFA2BF5"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z tytułu braku zapłaty lub nieterminowej zapłaty wynagrodzenia należnego Podwykonawcom lub dalszym Podwykonawcom w wysokości 0,</w:t>
      </w:r>
      <w:r w:rsidR="00EF2179" w:rsidRPr="005019CE">
        <w:rPr>
          <w:rFonts w:ascii="Arial" w:hAnsi="Arial" w:cs="Arial"/>
          <w:sz w:val="20"/>
          <w:szCs w:val="20"/>
        </w:rPr>
        <w:t xml:space="preserve">05 </w:t>
      </w:r>
      <w:r w:rsidRPr="005019CE">
        <w:rPr>
          <w:rFonts w:ascii="Arial" w:hAnsi="Arial" w:cs="Arial"/>
          <w:sz w:val="20"/>
          <w:szCs w:val="20"/>
        </w:rPr>
        <w:t>% wartości nieterminowo zapłaconej kwoty lub niezapłaconej przez Wykonawcę kwoty należnej Podwykonawcy lub dalszemu Podwykonawcy, za każdy dzień zwłoki, z zastrzeżeniem, że łączna wysokość kary z tego tytułu w każdym przypadku nie może przekroczyć 5% wartości nieterminowo zapłaconej lub niezapłaconej kwoty,</w:t>
      </w:r>
    </w:p>
    <w:p w14:paraId="7E299D8C" w14:textId="77777777"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nieprzedłożenia Zamawiającemu do zaakceptowania projektu umowy o podwykonawstwo, której przedmiotem są roboty budowlane lub projektu jej zmian, w wysokości 1 000,00 zł (słownie złotych: jeden tysiąc złotych, 00/100) za każdy przypadek,</w:t>
      </w:r>
    </w:p>
    <w:p w14:paraId="1D8E0E1B" w14:textId="77777777"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nieprzedłożenia Zamawiającemu poświadczonej za zgodność z oryginałem kopii umowy o podwykonawstwo lub jej zmiany, w wysokości 1 000,00 zł (słownie złotych: jeden tysiąc złotych, 00/100) za każdy przypadek,</w:t>
      </w:r>
    </w:p>
    <w:p w14:paraId="6DBFDA3A" w14:textId="2340CF68"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braku zmiany umowy o podwykonawstwo w zakresie terminu zapłaty oraz braku wprowadzenia zastrzeżeń Zamawiającego do projektu umowy o podwykonawstwo w zakresie robót budowlanych w wysokości 1 000,00 zł (słownie złotych: jeden tysiąc złotych, 00/100) za każdy przypadek zawarcia umowy o podwykonawstwo w zakresie robót budowalnych o treści nie uwzględniającej zastrzeżeń Zamawiającego lub braku zmiany umowy o podwykonawstwo w zakresie terminu zapłaty,</w:t>
      </w:r>
    </w:p>
    <w:p w14:paraId="7423DAA7" w14:textId="5F4E8C53"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braku przedstawienia w terminie informacji, o których mowa w § </w:t>
      </w:r>
      <w:r w:rsidR="00D77ED5" w:rsidRPr="005019CE">
        <w:rPr>
          <w:rFonts w:ascii="Arial" w:hAnsi="Arial" w:cs="Arial"/>
          <w:sz w:val="20"/>
          <w:szCs w:val="20"/>
        </w:rPr>
        <w:t>12</w:t>
      </w:r>
      <w:r w:rsidRPr="005019CE">
        <w:rPr>
          <w:rFonts w:ascii="Arial" w:hAnsi="Arial" w:cs="Arial"/>
          <w:sz w:val="20"/>
          <w:szCs w:val="20"/>
        </w:rPr>
        <w:t xml:space="preserve"> ust. </w:t>
      </w:r>
      <w:r w:rsidR="00D77ED5" w:rsidRPr="005019CE">
        <w:rPr>
          <w:rFonts w:ascii="Arial" w:hAnsi="Arial" w:cs="Arial"/>
          <w:sz w:val="20"/>
          <w:szCs w:val="20"/>
        </w:rPr>
        <w:t>4</w:t>
      </w:r>
      <w:r w:rsidRPr="005019CE">
        <w:rPr>
          <w:rFonts w:ascii="Arial" w:hAnsi="Arial" w:cs="Arial"/>
          <w:sz w:val="20"/>
          <w:szCs w:val="20"/>
        </w:rPr>
        <w:t xml:space="preserve"> Umowy,  Wykonawca płacić będzie każdorazowo karę w wysokości 1 000,00 zł (słownie złotych: jeden tysiąc złotych, 00/100)</w:t>
      </w:r>
      <w:r w:rsidR="00D77ED5" w:rsidRPr="005019CE">
        <w:rPr>
          <w:rFonts w:ascii="Arial" w:hAnsi="Arial" w:cs="Arial"/>
          <w:sz w:val="20"/>
          <w:szCs w:val="20"/>
        </w:rPr>
        <w:t xml:space="preserve"> za każdy taki przypadek</w:t>
      </w:r>
      <w:r w:rsidRPr="005019CE">
        <w:rPr>
          <w:rFonts w:ascii="Arial" w:hAnsi="Arial" w:cs="Arial"/>
          <w:sz w:val="20"/>
          <w:szCs w:val="20"/>
        </w:rPr>
        <w:t>,</w:t>
      </w:r>
    </w:p>
    <w:p w14:paraId="1E8834FA" w14:textId="212FF493" w:rsidR="00D15142" w:rsidRPr="005019CE" w:rsidRDefault="00D15142"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lastRenderedPageBreak/>
        <w:t xml:space="preserve"> nie zatrudnienia przy realizacji wymaganych czynności osób na podstawie umowy o pracę, zgodnie z obowiązkiem wynikającym z § 1</w:t>
      </w:r>
      <w:r w:rsidR="00D77ED5" w:rsidRPr="005019CE">
        <w:rPr>
          <w:rFonts w:ascii="Arial" w:hAnsi="Arial" w:cs="Arial"/>
          <w:sz w:val="20"/>
          <w:szCs w:val="20"/>
        </w:rPr>
        <w:t>2</w:t>
      </w:r>
      <w:r w:rsidRPr="005019CE">
        <w:rPr>
          <w:rFonts w:ascii="Arial" w:hAnsi="Arial" w:cs="Arial"/>
          <w:sz w:val="20"/>
          <w:szCs w:val="20"/>
        </w:rPr>
        <w:t xml:space="preserve"> Umowy Wykonawca będzie zobowiązany do zapłacenia kary umownej Zamawiającemu, w wysokości </w:t>
      </w:r>
      <w:r w:rsidR="00801892" w:rsidRPr="005019CE">
        <w:rPr>
          <w:rFonts w:ascii="Arial" w:hAnsi="Arial" w:cs="Arial"/>
          <w:sz w:val="20"/>
          <w:szCs w:val="20"/>
        </w:rPr>
        <w:t>1 000,00 zł (słownie złotych: jeden tysiąc złotych, 00/100)</w:t>
      </w:r>
      <w:r w:rsidRPr="005019CE">
        <w:rPr>
          <w:rFonts w:ascii="Arial" w:hAnsi="Arial" w:cs="Arial"/>
          <w:sz w:val="20"/>
          <w:szCs w:val="20"/>
        </w:rPr>
        <w:t>, za każdą osobę zatrudnioną w oparciu o inny stosunek prawny niż stosunek pracy.</w:t>
      </w:r>
    </w:p>
    <w:p w14:paraId="01FB15FC" w14:textId="5BD35BDF" w:rsidR="0084066B" w:rsidRPr="005019CE" w:rsidRDefault="0084066B"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w przypadku zwłoki w dostarczeniu </w:t>
      </w:r>
      <w:r w:rsidRPr="005019CE">
        <w:rPr>
          <w:rFonts w:ascii="Arial" w:hAnsi="Arial" w:cs="Arial"/>
          <w:sz w:val="20"/>
          <w:szCs w:val="20"/>
          <w:lang w:eastAsia="pl-PL"/>
        </w:rPr>
        <w:t xml:space="preserve">dokumentów potwierdzających zawarcie umowy </w:t>
      </w:r>
      <w:r w:rsidRPr="005019CE">
        <w:rPr>
          <w:rFonts w:ascii="Arial" w:hAnsi="Arial" w:cs="Arial"/>
          <w:sz w:val="20"/>
          <w:szCs w:val="20"/>
        </w:rPr>
        <w:t>U</w:t>
      </w:r>
      <w:r w:rsidRPr="005019CE">
        <w:rPr>
          <w:rFonts w:ascii="Arial" w:hAnsi="Arial" w:cs="Arial"/>
          <w:sz w:val="20"/>
          <w:szCs w:val="20"/>
          <w:lang w:eastAsia="pl-PL"/>
        </w:rPr>
        <w:t>bezpieczenia</w:t>
      </w:r>
      <w:r w:rsidRPr="005019CE">
        <w:rPr>
          <w:rFonts w:ascii="Arial" w:hAnsi="Arial" w:cs="Arial"/>
          <w:sz w:val="20"/>
          <w:szCs w:val="20"/>
        </w:rPr>
        <w:t xml:space="preserve"> OC względem terminu, o którym mowa w § </w:t>
      </w:r>
      <w:r w:rsidR="00801892" w:rsidRPr="005019CE">
        <w:rPr>
          <w:rFonts w:ascii="Arial" w:hAnsi="Arial" w:cs="Arial"/>
          <w:sz w:val="20"/>
          <w:szCs w:val="20"/>
        </w:rPr>
        <w:t>11 ust. 1</w:t>
      </w:r>
      <w:r w:rsidRPr="005019CE">
        <w:rPr>
          <w:rFonts w:ascii="Arial" w:hAnsi="Arial" w:cs="Arial"/>
          <w:sz w:val="20"/>
          <w:szCs w:val="20"/>
        </w:rPr>
        <w:t xml:space="preserve"> Umowy w wysokości </w:t>
      </w:r>
      <w:r w:rsidR="00EF2179" w:rsidRPr="005019CE">
        <w:rPr>
          <w:rFonts w:ascii="Arial" w:hAnsi="Arial" w:cs="Arial"/>
          <w:sz w:val="20"/>
          <w:szCs w:val="20"/>
        </w:rPr>
        <w:t>– w wysokości 2 000,00 zł (słownie złotych: dwa tysiące złotych, 00/100</w:t>
      </w:r>
      <w:r w:rsidRPr="005019CE">
        <w:rPr>
          <w:rFonts w:ascii="Arial" w:hAnsi="Arial" w:cs="Arial"/>
          <w:sz w:val="20"/>
          <w:szCs w:val="20"/>
        </w:rPr>
        <w:t xml:space="preserve"> za każdy rozpoczęty dzień zwłoki</w:t>
      </w:r>
      <w:r w:rsidR="00801892" w:rsidRPr="005019CE">
        <w:rPr>
          <w:rFonts w:ascii="Arial" w:hAnsi="Arial" w:cs="Arial"/>
          <w:sz w:val="20"/>
          <w:szCs w:val="20"/>
        </w:rPr>
        <w:t>.</w:t>
      </w:r>
    </w:p>
    <w:p w14:paraId="6310B1A9" w14:textId="2E391F74" w:rsidR="0084066B" w:rsidRPr="005019CE" w:rsidRDefault="0084066B" w:rsidP="00CD370B">
      <w:pPr>
        <w:pStyle w:val="Akapitzlist"/>
        <w:widowControl w:val="0"/>
        <w:numPr>
          <w:ilvl w:val="0"/>
          <w:numId w:val="13"/>
        </w:numPr>
        <w:suppressAutoHyphens/>
        <w:spacing w:after="0" w:line="276" w:lineRule="auto"/>
        <w:jc w:val="both"/>
        <w:rPr>
          <w:rFonts w:ascii="Arial" w:hAnsi="Arial" w:cs="Arial"/>
          <w:sz w:val="20"/>
          <w:szCs w:val="20"/>
        </w:rPr>
      </w:pPr>
      <w:r w:rsidRPr="005019CE">
        <w:rPr>
          <w:rFonts w:ascii="Arial" w:hAnsi="Arial" w:cs="Arial"/>
          <w:sz w:val="20"/>
          <w:szCs w:val="20"/>
        </w:rPr>
        <w:t xml:space="preserve">w przypadku nieposiadania przez Wykonawcę Ubezpieczenia OC w okresie obowiązywania Umowy w wysokości </w:t>
      </w:r>
      <w:r w:rsidR="00EF2179" w:rsidRPr="005019CE">
        <w:rPr>
          <w:rFonts w:ascii="Arial" w:hAnsi="Arial" w:cs="Arial"/>
          <w:sz w:val="20"/>
          <w:szCs w:val="20"/>
        </w:rPr>
        <w:t>– w wysokości 2 000,00 zł (słownie złotych: dwa tysiące złotych, 00/100)</w:t>
      </w:r>
      <w:r w:rsidRPr="005019CE">
        <w:rPr>
          <w:rFonts w:ascii="Arial" w:hAnsi="Arial" w:cs="Arial"/>
          <w:sz w:val="20"/>
          <w:szCs w:val="20"/>
        </w:rPr>
        <w:t xml:space="preserve"> za każdy dzień braku obowiązującego Ubezpieczenia OC</w:t>
      </w:r>
      <w:r w:rsidR="00801892" w:rsidRPr="005019CE">
        <w:rPr>
          <w:rFonts w:ascii="Arial" w:hAnsi="Arial" w:cs="Arial"/>
          <w:sz w:val="20"/>
          <w:szCs w:val="20"/>
        </w:rPr>
        <w:t>.</w:t>
      </w:r>
    </w:p>
    <w:p w14:paraId="604B9ACB" w14:textId="4681509B" w:rsidR="0084066B" w:rsidRPr="005019CE" w:rsidRDefault="0084066B"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w:t>
      </w:r>
      <w:r w:rsidR="00D15142" w:rsidRPr="005019CE">
        <w:rPr>
          <w:rFonts w:ascii="Arial" w:hAnsi="Arial" w:cs="Arial"/>
          <w:sz w:val="20"/>
          <w:szCs w:val="20"/>
        </w:rPr>
        <w:t>amawiający będzie uprawniony do potrącenia kar z bieżących należności Wykonawcy lub pobrania ich z wniesionego zabezpieczenia</w:t>
      </w:r>
      <w:r w:rsidR="00054DB2" w:rsidRPr="005019CE">
        <w:rPr>
          <w:rFonts w:ascii="Arial" w:hAnsi="Arial" w:cs="Arial"/>
          <w:sz w:val="20"/>
          <w:szCs w:val="20"/>
        </w:rPr>
        <w:t xml:space="preserve"> na co Wykonawca wyraża zgodę</w:t>
      </w:r>
      <w:r w:rsidR="00D15142" w:rsidRPr="005019CE">
        <w:rPr>
          <w:rFonts w:ascii="Arial" w:hAnsi="Arial" w:cs="Arial"/>
          <w:sz w:val="20"/>
          <w:szCs w:val="20"/>
        </w:rPr>
        <w:t xml:space="preserve">. </w:t>
      </w:r>
      <w:r w:rsidRPr="005019CE">
        <w:rPr>
          <w:rFonts w:ascii="Arial" w:hAnsi="Arial" w:cs="Arial"/>
          <w:sz w:val="20"/>
          <w:szCs w:val="20"/>
        </w:rPr>
        <w:t xml:space="preserve">Zamawiający ma prawo także wezwać Wykonawcę do zapłaty kary umownej. </w:t>
      </w:r>
      <w:r w:rsidR="00D15142" w:rsidRPr="005019CE">
        <w:rPr>
          <w:rFonts w:ascii="Arial" w:hAnsi="Arial" w:cs="Arial"/>
          <w:sz w:val="20"/>
          <w:szCs w:val="20"/>
        </w:rPr>
        <w:t>Zapłata kary, jej potrącenie lub pobranie nie zwalnia Wykonawcy z obowiązku realizacji Robót oraz wykonania pozostałych zobowiązań umownych.</w:t>
      </w:r>
    </w:p>
    <w:p w14:paraId="43DC3485" w14:textId="77777777" w:rsidR="00D15142" w:rsidRPr="005019CE" w:rsidRDefault="00D15142"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Postanowienia dotyczące kar umownych nie wyłączają prawa Stron do dochodzenia odszkodowania uzupełniającego na zasadach ogólnych, wynikających z Kodeksu cywilnego.</w:t>
      </w:r>
    </w:p>
    <w:p w14:paraId="71D7AF4D" w14:textId="21A1F6BD" w:rsidR="00D15142" w:rsidRPr="005019CE" w:rsidRDefault="00D15142" w:rsidP="00CD370B">
      <w:pPr>
        <w:pStyle w:val="Akapitzlist"/>
        <w:widowControl w:val="0"/>
        <w:numPr>
          <w:ilvl w:val="0"/>
          <w:numId w:val="1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Kary umowne zastrzeżone powyżej podlegają kumulacji maksymalnie do 30% wynagrodzenia </w:t>
      </w:r>
      <w:r w:rsidR="0084066B" w:rsidRPr="005019CE">
        <w:rPr>
          <w:rFonts w:ascii="Arial" w:hAnsi="Arial" w:cs="Arial"/>
          <w:sz w:val="20"/>
          <w:szCs w:val="20"/>
        </w:rPr>
        <w:t>netto</w:t>
      </w:r>
      <w:r w:rsidRPr="005019CE">
        <w:rPr>
          <w:rFonts w:ascii="Arial" w:hAnsi="Arial" w:cs="Arial"/>
          <w:sz w:val="20"/>
          <w:szCs w:val="20"/>
        </w:rPr>
        <w:t xml:space="preserve"> określonego w § </w:t>
      </w:r>
      <w:r w:rsidR="00801892" w:rsidRPr="005019CE">
        <w:rPr>
          <w:rFonts w:ascii="Arial" w:hAnsi="Arial" w:cs="Arial"/>
          <w:sz w:val="20"/>
          <w:szCs w:val="20"/>
        </w:rPr>
        <w:t>7</w:t>
      </w:r>
      <w:r w:rsidRPr="005019CE">
        <w:rPr>
          <w:rFonts w:ascii="Arial" w:hAnsi="Arial" w:cs="Arial"/>
          <w:sz w:val="20"/>
          <w:szCs w:val="20"/>
        </w:rPr>
        <w:t xml:space="preserve"> ust. 1 Umowy.</w:t>
      </w:r>
    </w:p>
    <w:p w14:paraId="7A6D06C5"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43A99FB0" w14:textId="7F1CBC7F"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5</w:t>
      </w:r>
    </w:p>
    <w:p w14:paraId="5D6000F9"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Odstąpienie od Umowy</w:t>
      </w:r>
    </w:p>
    <w:p w14:paraId="471228B9" w14:textId="52A21D36" w:rsidR="00D15142" w:rsidRPr="005019CE" w:rsidRDefault="00D15142" w:rsidP="00CD370B">
      <w:pPr>
        <w:pStyle w:val="Akapitzlist"/>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razie istotnej zmiany okoliczności skutkującej sytuacją, w której realizacja Umowy nie będzie leżeć w interesie publicznym, czego nie można było przewidzieć w momencie zawarcia Umowy, </w:t>
      </w:r>
      <w:r w:rsidR="004E2F50" w:rsidRPr="005019CE">
        <w:rPr>
          <w:rFonts w:ascii="Arial" w:hAnsi="Arial" w:cs="Arial"/>
          <w:noProof/>
          <w:sz w:val="20"/>
          <w:szCs w:val="20"/>
        </w:rPr>
        <w:t>Zamawiający</w:t>
      </w:r>
      <w:r w:rsidR="004E2F50" w:rsidRPr="005019CE">
        <w:rPr>
          <w:rFonts w:ascii="Arial" w:hAnsi="Arial" w:cs="Arial"/>
          <w:sz w:val="20"/>
          <w:szCs w:val="20"/>
        </w:rPr>
        <w:t xml:space="preserve"> </w:t>
      </w:r>
      <w:r w:rsidRPr="005019CE">
        <w:rPr>
          <w:rFonts w:ascii="Arial" w:hAnsi="Arial" w:cs="Arial"/>
          <w:sz w:val="20"/>
          <w:szCs w:val="20"/>
        </w:rPr>
        <w:t>może odstąpić od Umowy w ciągu 30 dni od uzyskania informacji o takich okolicznościach. W takim przypadku Wykonawca może żądać wyłącznie wynagrodzenia należnego z tytuły wykonania części Umowy.</w:t>
      </w:r>
    </w:p>
    <w:p w14:paraId="1EB11A00" w14:textId="2DCF767F"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Zamawiający jest uprawniony do odstąpienia od Umowy w całości lub w części z przyczyn nieleżących po stronie Zamawiającego, jeśli Wykonawca:</w:t>
      </w:r>
    </w:p>
    <w:p w14:paraId="0B3F2ED8" w14:textId="2765EE82"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nie </w:t>
      </w:r>
      <w:r w:rsidR="007D62C2" w:rsidRPr="005019CE">
        <w:rPr>
          <w:rFonts w:ascii="Arial" w:hAnsi="Arial" w:cs="Arial"/>
          <w:sz w:val="20"/>
          <w:szCs w:val="20"/>
        </w:rPr>
        <w:t>przystąpił</w:t>
      </w:r>
      <w:r w:rsidRPr="005019CE">
        <w:rPr>
          <w:rFonts w:ascii="Arial" w:hAnsi="Arial" w:cs="Arial"/>
          <w:sz w:val="20"/>
          <w:szCs w:val="20"/>
        </w:rPr>
        <w:t xml:space="preserve"> </w:t>
      </w:r>
      <w:r w:rsidR="008E4F57" w:rsidRPr="005019CE">
        <w:rPr>
          <w:rFonts w:ascii="Arial" w:hAnsi="Arial" w:cs="Arial"/>
          <w:sz w:val="20"/>
          <w:szCs w:val="20"/>
        </w:rPr>
        <w:t xml:space="preserve">do </w:t>
      </w:r>
      <w:r w:rsidRPr="005019CE">
        <w:rPr>
          <w:rFonts w:ascii="Arial" w:hAnsi="Arial" w:cs="Arial"/>
          <w:sz w:val="20"/>
          <w:szCs w:val="20"/>
        </w:rPr>
        <w:t>wykonania obowiązków wynikających z niniejszej Umowy</w:t>
      </w:r>
      <w:r w:rsidR="007D62C2" w:rsidRPr="005019CE">
        <w:rPr>
          <w:rFonts w:ascii="Arial" w:hAnsi="Arial" w:cs="Arial"/>
          <w:sz w:val="20"/>
          <w:szCs w:val="20"/>
        </w:rPr>
        <w:t>,</w:t>
      </w:r>
    </w:p>
    <w:p w14:paraId="11F4DAD4" w14:textId="28A9CEF0"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nie przedłożył Zamawiającemu dowodu zawarcia umowy ubezpieczenia zgodnie z </w:t>
      </w:r>
      <w:r w:rsidR="00216F14" w:rsidRPr="005019CE">
        <w:rPr>
          <w:rFonts w:ascii="Arial" w:hAnsi="Arial" w:cs="Arial"/>
          <w:sz w:val="20"/>
          <w:szCs w:val="20"/>
        </w:rPr>
        <w:t>Umową</w:t>
      </w:r>
      <w:r w:rsidRPr="005019CE">
        <w:rPr>
          <w:rFonts w:ascii="Arial" w:hAnsi="Arial" w:cs="Arial"/>
          <w:sz w:val="20"/>
          <w:szCs w:val="20"/>
        </w:rPr>
        <w:t xml:space="preserve"> </w:t>
      </w:r>
      <w:r w:rsidR="00216F14" w:rsidRPr="005019CE">
        <w:rPr>
          <w:rFonts w:ascii="Arial" w:hAnsi="Arial" w:cs="Arial"/>
          <w:sz w:val="20"/>
          <w:szCs w:val="20"/>
        </w:rPr>
        <w:t>l</w:t>
      </w:r>
      <w:r w:rsidRPr="005019CE">
        <w:rPr>
          <w:rFonts w:ascii="Arial" w:hAnsi="Arial" w:cs="Arial"/>
          <w:sz w:val="20"/>
          <w:szCs w:val="20"/>
        </w:rPr>
        <w:t>ub nie przedłożył dowodu przedłużenia ważności umowy ubezpieczenia,</w:t>
      </w:r>
    </w:p>
    <w:p w14:paraId="797BBFFE" w14:textId="4ACA892B"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przerwał wykonanie Robót z przyczyn nie leżących po stronie Zamawiającego – za wyjątkiem przyczyn spowodowanych siłą wyższą</w:t>
      </w:r>
      <w:r w:rsidR="007D62C2" w:rsidRPr="005019CE">
        <w:rPr>
          <w:rFonts w:ascii="Arial" w:hAnsi="Arial" w:cs="Arial"/>
          <w:sz w:val="20"/>
          <w:szCs w:val="20"/>
        </w:rPr>
        <w:t>,</w:t>
      </w:r>
    </w:p>
    <w:p w14:paraId="1B817055" w14:textId="54CA5166"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realizuje Roboty niezgodnie z</w:t>
      </w:r>
      <w:r w:rsidR="00B11451" w:rsidRPr="005019CE">
        <w:rPr>
          <w:rFonts w:ascii="Arial" w:hAnsi="Arial" w:cs="Arial"/>
          <w:sz w:val="20"/>
          <w:szCs w:val="20"/>
        </w:rPr>
        <w:t xml:space="preserve"> Umową,</w:t>
      </w:r>
      <w:r w:rsidRPr="005019CE">
        <w:rPr>
          <w:rFonts w:ascii="Arial" w:hAnsi="Arial" w:cs="Arial"/>
          <w:sz w:val="20"/>
          <w:szCs w:val="20"/>
        </w:rPr>
        <w:t xml:space="preserve"> </w:t>
      </w:r>
      <w:r w:rsidR="005E09D0" w:rsidRPr="005019CE">
        <w:rPr>
          <w:rFonts w:ascii="Arial" w:hAnsi="Arial" w:cs="Arial"/>
          <w:sz w:val="20"/>
          <w:szCs w:val="20"/>
        </w:rPr>
        <w:t>Dokumentacją</w:t>
      </w:r>
      <w:r w:rsidR="00B11451" w:rsidRPr="005019CE">
        <w:rPr>
          <w:rFonts w:ascii="Arial" w:hAnsi="Arial" w:cs="Arial"/>
          <w:sz w:val="20"/>
          <w:szCs w:val="20"/>
        </w:rPr>
        <w:t xml:space="preserve">, harmonogramem </w:t>
      </w:r>
      <w:r w:rsidRPr="005019CE">
        <w:rPr>
          <w:rFonts w:ascii="Arial" w:hAnsi="Arial" w:cs="Arial"/>
          <w:sz w:val="20"/>
          <w:szCs w:val="20"/>
        </w:rPr>
        <w:t xml:space="preserve">i nie dokona </w:t>
      </w:r>
      <w:r w:rsidR="00216F14" w:rsidRPr="005019CE">
        <w:rPr>
          <w:rFonts w:ascii="Arial" w:hAnsi="Arial" w:cs="Arial"/>
          <w:sz w:val="20"/>
          <w:szCs w:val="20"/>
        </w:rPr>
        <w:t>prawidłowej realizacji</w:t>
      </w:r>
      <w:r w:rsidRPr="005019CE">
        <w:rPr>
          <w:rFonts w:ascii="Arial" w:hAnsi="Arial" w:cs="Arial"/>
          <w:sz w:val="20"/>
          <w:szCs w:val="20"/>
        </w:rPr>
        <w:t xml:space="preserve"> w terminie wyznaczonym przez </w:t>
      </w:r>
      <w:r w:rsidR="007D62C2" w:rsidRPr="005019CE">
        <w:rPr>
          <w:rFonts w:ascii="Arial" w:hAnsi="Arial" w:cs="Arial"/>
          <w:sz w:val="20"/>
          <w:szCs w:val="20"/>
        </w:rPr>
        <w:t>Zamawiającego</w:t>
      </w:r>
      <w:r w:rsidRPr="005019CE">
        <w:rPr>
          <w:rFonts w:ascii="Arial" w:hAnsi="Arial" w:cs="Arial"/>
          <w:sz w:val="20"/>
          <w:szCs w:val="20"/>
        </w:rPr>
        <w:t>,</w:t>
      </w:r>
    </w:p>
    <w:p w14:paraId="4FBF2680" w14:textId="66DA1C37"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jest w zwłoce w zakończeniu któregokolwiek elementu Harmonogramu, </w:t>
      </w:r>
    </w:p>
    <w:p w14:paraId="7334CA1F" w14:textId="0C78FD32" w:rsidR="00D15142" w:rsidRPr="005019CE" w:rsidRDefault="00D15142" w:rsidP="00CD370B">
      <w:pPr>
        <w:pStyle w:val="Akapitzlist"/>
        <w:widowControl w:val="0"/>
        <w:numPr>
          <w:ilvl w:val="0"/>
          <w:numId w:val="15"/>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nie wypełnia zobowiązań dotyczących zatrudniania osób, o których mowa w §</w:t>
      </w:r>
      <w:r w:rsidR="00724D84" w:rsidRPr="005019CE">
        <w:rPr>
          <w:rFonts w:ascii="Arial" w:hAnsi="Arial" w:cs="Arial"/>
          <w:sz w:val="20"/>
          <w:szCs w:val="20"/>
        </w:rPr>
        <w:t xml:space="preserve"> 12 </w:t>
      </w:r>
      <w:r w:rsidRPr="005019CE">
        <w:rPr>
          <w:rFonts w:ascii="Arial" w:hAnsi="Arial" w:cs="Arial"/>
          <w:sz w:val="20"/>
          <w:szCs w:val="20"/>
        </w:rPr>
        <w:t>Umowy.</w:t>
      </w:r>
    </w:p>
    <w:p w14:paraId="4B3B0E5B" w14:textId="681A4832"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przypadkach wymienionych w ust. </w:t>
      </w:r>
      <w:r w:rsidR="005E09D0" w:rsidRPr="005019CE">
        <w:rPr>
          <w:rFonts w:ascii="Arial" w:hAnsi="Arial" w:cs="Arial"/>
          <w:sz w:val="20"/>
          <w:szCs w:val="20"/>
        </w:rPr>
        <w:t>2</w:t>
      </w:r>
      <w:r w:rsidRPr="005019CE">
        <w:rPr>
          <w:rFonts w:ascii="Arial" w:hAnsi="Arial" w:cs="Arial"/>
          <w:sz w:val="20"/>
          <w:szCs w:val="20"/>
        </w:rPr>
        <w:t xml:space="preserve"> powyżej Zamawiający jest uprawniony do odstąpienia</w:t>
      </w:r>
      <w:r w:rsidR="00216F14" w:rsidRPr="005019CE">
        <w:rPr>
          <w:rFonts w:ascii="Arial" w:hAnsi="Arial" w:cs="Arial"/>
          <w:sz w:val="20"/>
          <w:szCs w:val="20"/>
        </w:rPr>
        <w:t xml:space="preserve"> </w:t>
      </w:r>
      <w:r w:rsidRPr="005019CE">
        <w:rPr>
          <w:rFonts w:ascii="Arial" w:hAnsi="Arial" w:cs="Arial"/>
          <w:sz w:val="20"/>
          <w:szCs w:val="20"/>
        </w:rPr>
        <w:t>od</w:t>
      </w:r>
      <w:r w:rsidR="00216F14" w:rsidRPr="005019CE">
        <w:rPr>
          <w:rFonts w:ascii="Arial" w:hAnsi="Arial" w:cs="Arial"/>
          <w:sz w:val="20"/>
          <w:szCs w:val="20"/>
        </w:rPr>
        <w:t xml:space="preserve"> </w:t>
      </w:r>
      <w:r w:rsidRPr="005019CE">
        <w:rPr>
          <w:rFonts w:ascii="Arial" w:hAnsi="Arial" w:cs="Arial"/>
          <w:sz w:val="20"/>
          <w:szCs w:val="20"/>
        </w:rPr>
        <w:t>Umowy</w:t>
      </w:r>
      <w:r w:rsidR="00216F14" w:rsidRPr="005019CE">
        <w:rPr>
          <w:rFonts w:ascii="Arial" w:hAnsi="Arial" w:cs="Arial"/>
          <w:sz w:val="20"/>
          <w:szCs w:val="20"/>
        </w:rPr>
        <w:t xml:space="preserve"> </w:t>
      </w:r>
      <w:r w:rsidRPr="005019CE">
        <w:rPr>
          <w:rFonts w:ascii="Arial" w:hAnsi="Arial" w:cs="Arial"/>
          <w:sz w:val="20"/>
          <w:szCs w:val="20"/>
        </w:rPr>
        <w:t xml:space="preserve">w całości lub w części, po pisemnym </w:t>
      </w:r>
      <w:r w:rsidR="00216F14" w:rsidRPr="005019CE">
        <w:rPr>
          <w:rFonts w:ascii="Arial" w:hAnsi="Arial" w:cs="Arial"/>
          <w:sz w:val="20"/>
          <w:szCs w:val="20"/>
        </w:rPr>
        <w:t>wezwaniu</w:t>
      </w:r>
      <w:r w:rsidRPr="005019CE">
        <w:rPr>
          <w:rFonts w:ascii="Arial" w:hAnsi="Arial" w:cs="Arial"/>
          <w:sz w:val="20"/>
          <w:szCs w:val="20"/>
        </w:rPr>
        <w:t xml:space="preserve"> Wykonawcy </w:t>
      </w:r>
      <w:r w:rsidR="00216F14" w:rsidRPr="005019CE">
        <w:rPr>
          <w:rFonts w:ascii="Arial" w:hAnsi="Arial" w:cs="Arial"/>
          <w:sz w:val="20"/>
          <w:szCs w:val="20"/>
        </w:rPr>
        <w:t xml:space="preserve">do </w:t>
      </w:r>
      <w:r w:rsidRPr="005019CE">
        <w:rPr>
          <w:rFonts w:ascii="Arial" w:hAnsi="Arial" w:cs="Arial"/>
          <w:sz w:val="20"/>
          <w:szCs w:val="20"/>
        </w:rPr>
        <w:t>przywróceni</w:t>
      </w:r>
      <w:r w:rsidR="00216F14" w:rsidRPr="005019CE">
        <w:rPr>
          <w:rFonts w:ascii="Arial" w:hAnsi="Arial" w:cs="Arial"/>
          <w:sz w:val="20"/>
          <w:szCs w:val="20"/>
        </w:rPr>
        <w:t>a</w:t>
      </w:r>
      <w:r w:rsidRPr="005019CE">
        <w:rPr>
          <w:rFonts w:ascii="Arial" w:hAnsi="Arial" w:cs="Arial"/>
          <w:sz w:val="20"/>
          <w:szCs w:val="20"/>
        </w:rPr>
        <w:t xml:space="preserve"> działań do stanu zgodnego z Umową i po bezskutecznym upływie terminu wskazanego w wezwaniu, w terminie </w:t>
      </w:r>
      <w:r w:rsidR="00371F8A" w:rsidRPr="005019CE">
        <w:rPr>
          <w:rFonts w:ascii="Arial" w:hAnsi="Arial" w:cs="Arial"/>
          <w:sz w:val="20"/>
          <w:szCs w:val="20"/>
        </w:rPr>
        <w:t xml:space="preserve">14 </w:t>
      </w:r>
      <w:r w:rsidRPr="005019CE">
        <w:rPr>
          <w:rFonts w:ascii="Arial" w:hAnsi="Arial" w:cs="Arial"/>
          <w:sz w:val="20"/>
          <w:szCs w:val="20"/>
        </w:rPr>
        <w:t xml:space="preserve">dni od dnia upływu tego terminu. </w:t>
      </w:r>
    </w:p>
    <w:p w14:paraId="26AC96CD" w14:textId="77777777" w:rsidR="00135E66"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Konieczność wielokrotnego dokonywania bezpośredniej zapłaty Podwykonawcy lub dalszemu Podwykonawcy, który zawarł zaakceptowaną przez Zamawiającego umowę o podwykonawstwo, </w:t>
      </w:r>
    </w:p>
    <w:p w14:paraId="33A2A615" w14:textId="7B9C234B" w:rsidR="00D15142" w:rsidRPr="005019CE" w:rsidRDefault="00D15142" w:rsidP="00135E66">
      <w:pPr>
        <w:pStyle w:val="Akapitzlist"/>
        <w:widowControl w:val="0"/>
        <w:suppressAutoHyphens/>
        <w:spacing w:after="0" w:line="276" w:lineRule="auto"/>
        <w:ind w:left="426"/>
        <w:jc w:val="both"/>
        <w:rPr>
          <w:rFonts w:ascii="Arial" w:hAnsi="Arial" w:cs="Arial"/>
          <w:sz w:val="20"/>
          <w:szCs w:val="20"/>
        </w:rPr>
      </w:pPr>
      <w:r w:rsidRPr="005019CE">
        <w:rPr>
          <w:rFonts w:ascii="Arial" w:hAnsi="Arial" w:cs="Arial"/>
          <w:sz w:val="20"/>
          <w:szCs w:val="20"/>
        </w:rPr>
        <w:t xml:space="preserve">lub konieczność dokonania bezpośrednich zapłat na sumę większą niż 5% wartości wynagrodzenia </w:t>
      </w:r>
      <w:r w:rsidR="00135E66" w:rsidRPr="005019CE">
        <w:rPr>
          <w:rFonts w:ascii="Arial" w:hAnsi="Arial" w:cs="Arial"/>
          <w:sz w:val="20"/>
          <w:szCs w:val="20"/>
        </w:rPr>
        <w:t xml:space="preserve">należnego </w:t>
      </w:r>
      <w:r w:rsidRPr="005019CE">
        <w:rPr>
          <w:rFonts w:ascii="Arial" w:hAnsi="Arial" w:cs="Arial"/>
          <w:sz w:val="20"/>
          <w:szCs w:val="20"/>
        </w:rPr>
        <w:t xml:space="preserve">Wykonawcy </w:t>
      </w:r>
      <w:r w:rsidR="00135E66" w:rsidRPr="005019CE">
        <w:rPr>
          <w:rFonts w:ascii="Arial" w:hAnsi="Arial" w:cs="Arial"/>
          <w:sz w:val="20"/>
          <w:szCs w:val="20"/>
        </w:rPr>
        <w:t>zgodnie z</w:t>
      </w:r>
      <w:r w:rsidRPr="005019CE">
        <w:rPr>
          <w:rFonts w:ascii="Arial" w:hAnsi="Arial" w:cs="Arial"/>
          <w:sz w:val="20"/>
          <w:szCs w:val="20"/>
        </w:rPr>
        <w:t xml:space="preserve"> § </w:t>
      </w:r>
      <w:r w:rsidR="00D77ED5" w:rsidRPr="005019CE">
        <w:rPr>
          <w:rFonts w:ascii="Arial" w:hAnsi="Arial" w:cs="Arial"/>
          <w:sz w:val="20"/>
          <w:szCs w:val="20"/>
        </w:rPr>
        <w:t>7</w:t>
      </w:r>
      <w:r w:rsidRPr="005019CE">
        <w:rPr>
          <w:rFonts w:ascii="Arial" w:hAnsi="Arial" w:cs="Arial"/>
          <w:sz w:val="20"/>
          <w:szCs w:val="20"/>
        </w:rPr>
        <w:t xml:space="preserve"> ust. 1 Umowy</w:t>
      </w:r>
      <w:r w:rsidR="00135E66" w:rsidRPr="005019CE">
        <w:rPr>
          <w:rFonts w:ascii="Arial" w:hAnsi="Arial" w:cs="Arial"/>
          <w:sz w:val="20"/>
          <w:szCs w:val="20"/>
        </w:rPr>
        <w:t>,</w:t>
      </w:r>
      <w:r w:rsidRPr="005019CE">
        <w:rPr>
          <w:rFonts w:ascii="Arial" w:hAnsi="Arial" w:cs="Arial"/>
          <w:sz w:val="20"/>
          <w:szCs w:val="20"/>
        </w:rPr>
        <w:t xml:space="preserve"> może stanowić podstawę do odstąpienia od umowy przez Zamawiającego z przyczyn, za które Wykonawca ponosi odpowiedzialność. </w:t>
      </w:r>
    </w:p>
    <w:p w14:paraId="01CA3220" w14:textId="35199CB8"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przypadku odstąpienia od Umowy przez Zamawiającego w całości lub części z przyczyn </w:t>
      </w:r>
      <w:r w:rsidR="00135E66" w:rsidRPr="005019CE">
        <w:rPr>
          <w:rFonts w:ascii="Arial" w:hAnsi="Arial" w:cs="Arial"/>
          <w:sz w:val="20"/>
          <w:szCs w:val="20"/>
        </w:rPr>
        <w:t>leżących po stronie Wykonawcy</w:t>
      </w:r>
      <w:r w:rsidRPr="005019CE">
        <w:rPr>
          <w:rFonts w:ascii="Arial" w:hAnsi="Arial" w:cs="Arial"/>
          <w:sz w:val="20"/>
          <w:szCs w:val="20"/>
        </w:rPr>
        <w:t>:</w:t>
      </w:r>
    </w:p>
    <w:p w14:paraId="44F19578" w14:textId="77777777"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Wykonawca jest zobowiązany do zapłaty kar umownych naliczonych przez Zamawiającego,</w:t>
      </w:r>
    </w:p>
    <w:p w14:paraId="02FFFE02" w14:textId="590928EB"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Wykonawca zabezpieczy na swój koszt przerwane Roboty w zakresie wskazanym przez </w:t>
      </w:r>
      <w:r w:rsidR="00C316A2" w:rsidRPr="005019CE">
        <w:rPr>
          <w:rFonts w:ascii="Arial" w:hAnsi="Arial" w:cs="Arial"/>
          <w:sz w:val="20"/>
          <w:szCs w:val="20"/>
        </w:rPr>
        <w:lastRenderedPageBreak/>
        <w:t>Zamawiającego</w:t>
      </w:r>
      <w:r w:rsidRPr="005019CE">
        <w:rPr>
          <w:rFonts w:ascii="Arial" w:hAnsi="Arial" w:cs="Arial"/>
          <w:sz w:val="20"/>
          <w:szCs w:val="20"/>
        </w:rPr>
        <w:t xml:space="preserve">. W przypadku braku zabezpieczenia przerwanych Robót przez Wykonawcę, Zamawiający będzie mógł zabezpieczyć roboty we własnym zakresie lub przy pomocy strony trzeciej, na ryzyko </w:t>
      </w:r>
      <w:r w:rsidR="00371F8A" w:rsidRPr="005019CE">
        <w:rPr>
          <w:rFonts w:ascii="Arial" w:hAnsi="Arial" w:cs="Arial"/>
          <w:sz w:val="20"/>
          <w:szCs w:val="20"/>
        </w:rPr>
        <w:t xml:space="preserve"> </w:t>
      </w:r>
      <w:r w:rsidRPr="005019CE">
        <w:rPr>
          <w:rFonts w:ascii="Arial" w:hAnsi="Arial" w:cs="Arial"/>
          <w:sz w:val="20"/>
          <w:szCs w:val="20"/>
        </w:rPr>
        <w:t>i</w:t>
      </w:r>
      <w:r w:rsidR="00371F8A" w:rsidRPr="005019CE">
        <w:rPr>
          <w:rFonts w:ascii="Arial" w:hAnsi="Arial" w:cs="Arial"/>
          <w:sz w:val="20"/>
          <w:szCs w:val="20"/>
        </w:rPr>
        <w:t xml:space="preserve"> </w:t>
      </w:r>
      <w:r w:rsidRPr="005019CE">
        <w:rPr>
          <w:rFonts w:ascii="Arial" w:hAnsi="Arial" w:cs="Arial"/>
          <w:sz w:val="20"/>
          <w:szCs w:val="20"/>
        </w:rPr>
        <w:t>koszt</w:t>
      </w:r>
      <w:r w:rsidR="00371F8A" w:rsidRPr="005019CE">
        <w:rPr>
          <w:rFonts w:ascii="Arial" w:hAnsi="Arial" w:cs="Arial"/>
          <w:sz w:val="20"/>
          <w:szCs w:val="20"/>
        </w:rPr>
        <w:t xml:space="preserve"> </w:t>
      </w:r>
      <w:r w:rsidRPr="005019CE">
        <w:rPr>
          <w:rFonts w:ascii="Arial" w:hAnsi="Arial" w:cs="Arial"/>
          <w:sz w:val="20"/>
          <w:szCs w:val="20"/>
        </w:rPr>
        <w:t xml:space="preserve">Wykonawcy. W przypadku niewpłacenia przez Wykonawcę oszacowanych przez Zamawiającego kosztów wykonania zabezpieczenia </w:t>
      </w:r>
      <w:r w:rsidR="00B9368B" w:rsidRPr="005019CE">
        <w:rPr>
          <w:rFonts w:ascii="Arial" w:hAnsi="Arial" w:cs="Arial"/>
          <w:sz w:val="20"/>
          <w:szCs w:val="20"/>
        </w:rPr>
        <w:t>R</w:t>
      </w:r>
      <w:r w:rsidRPr="005019CE">
        <w:rPr>
          <w:rFonts w:ascii="Arial" w:hAnsi="Arial" w:cs="Arial"/>
          <w:sz w:val="20"/>
          <w:szCs w:val="20"/>
        </w:rPr>
        <w:t>obót zostaną one pokryte z zabezpieczenia należytego wykonania Umowy. Jeżeli koszt zabezpieczenia przerwanych Robót przekroczy kwotę zabezpieczenia, to zapłatę pozostałych kosztów Zamawiający będzie dochodził na zasadach ogólnych wynikających z Kodeksu cywilnego,</w:t>
      </w:r>
    </w:p>
    <w:p w14:paraId="31C03BF0" w14:textId="4304F5CF"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Wykonawca w uzgodnieniu z </w:t>
      </w:r>
      <w:r w:rsidR="00C316A2" w:rsidRPr="005019CE">
        <w:rPr>
          <w:rFonts w:ascii="Arial" w:hAnsi="Arial" w:cs="Arial"/>
          <w:sz w:val="20"/>
          <w:szCs w:val="20"/>
        </w:rPr>
        <w:t>Zamawiającym</w:t>
      </w:r>
      <w:r w:rsidR="00371F8A" w:rsidRPr="005019CE">
        <w:rPr>
          <w:rFonts w:ascii="Arial" w:hAnsi="Arial" w:cs="Arial"/>
          <w:sz w:val="20"/>
          <w:szCs w:val="20"/>
        </w:rPr>
        <w:t xml:space="preserve"> </w:t>
      </w:r>
      <w:r w:rsidRPr="005019CE">
        <w:rPr>
          <w:rFonts w:ascii="Arial" w:hAnsi="Arial" w:cs="Arial"/>
          <w:sz w:val="20"/>
          <w:szCs w:val="20"/>
        </w:rPr>
        <w:t>sporządzi inwentaryzację wykonanych Robót oraz określi wartość niewykonanych Robót. W przypadku gdy Wykonawca będzie uchylał się od</w:t>
      </w:r>
      <w:r w:rsidR="00216F14" w:rsidRPr="005019CE">
        <w:rPr>
          <w:rFonts w:ascii="Arial" w:hAnsi="Arial" w:cs="Arial"/>
          <w:sz w:val="20"/>
          <w:szCs w:val="20"/>
        </w:rPr>
        <w:t xml:space="preserve"> </w:t>
      </w:r>
      <w:r w:rsidRPr="005019CE">
        <w:rPr>
          <w:rFonts w:ascii="Arial" w:hAnsi="Arial" w:cs="Arial"/>
          <w:sz w:val="20"/>
          <w:szCs w:val="20"/>
        </w:rPr>
        <w:t>ww.</w:t>
      </w:r>
      <w:r w:rsidR="00216F14" w:rsidRPr="005019CE">
        <w:rPr>
          <w:rFonts w:ascii="Arial" w:hAnsi="Arial" w:cs="Arial"/>
          <w:sz w:val="20"/>
          <w:szCs w:val="20"/>
        </w:rPr>
        <w:t xml:space="preserve"> </w:t>
      </w:r>
      <w:r w:rsidRPr="005019CE">
        <w:rPr>
          <w:rFonts w:ascii="Arial" w:hAnsi="Arial" w:cs="Arial"/>
          <w:sz w:val="20"/>
          <w:szCs w:val="20"/>
        </w:rPr>
        <w:t xml:space="preserve">obowiązku lub w przypadku braku uzgodnienia inwentaryzacji bądź wartości niewykonanych Robót przez </w:t>
      </w:r>
      <w:r w:rsidR="00C316A2" w:rsidRPr="005019CE">
        <w:rPr>
          <w:rFonts w:ascii="Arial" w:hAnsi="Arial" w:cs="Arial"/>
          <w:sz w:val="20"/>
          <w:szCs w:val="20"/>
        </w:rPr>
        <w:t>Zamawiającego</w:t>
      </w:r>
      <w:r w:rsidRPr="005019CE">
        <w:rPr>
          <w:rFonts w:ascii="Arial" w:hAnsi="Arial" w:cs="Arial"/>
          <w:sz w:val="20"/>
          <w:szCs w:val="20"/>
        </w:rPr>
        <w:t>,</w:t>
      </w:r>
      <w:r w:rsidR="00C316A2" w:rsidRPr="005019CE">
        <w:rPr>
          <w:rFonts w:ascii="Arial" w:hAnsi="Arial" w:cs="Arial"/>
          <w:sz w:val="20"/>
          <w:szCs w:val="20"/>
        </w:rPr>
        <w:t xml:space="preserve"> Zamawiający</w:t>
      </w:r>
      <w:r w:rsidRPr="005019CE">
        <w:rPr>
          <w:rFonts w:ascii="Arial" w:hAnsi="Arial" w:cs="Arial"/>
          <w:sz w:val="20"/>
          <w:szCs w:val="20"/>
        </w:rPr>
        <w:t xml:space="preserve"> sporządz</w:t>
      </w:r>
      <w:r w:rsidR="00216F14" w:rsidRPr="005019CE">
        <w:rPr>
          <w:rFonts w:ascii="Arial" w:hAnsi="Arial" w:cs="Arial"/>
          <w:sz w:val="20"/>
          <w:szCs w:val="20"/>
        </w:rPr>
        <w:t>i</w:t>
      </w:r>
      <w:r w:rsidRPr="005019CE">
        <w:rPr>
          <w:rFonts w:ascii="Arial" w:hAnsi="Arial" w:cs="Arial"/>
          <w:sz w:val="20"/>
          <w:szCs w:val="20"/>
        </w:rPr>
        <w:t xml:space="preserve"> ww. inwentaryzację i określ</w:t>
      </w:r>
      <w:r w:rsidR="00B9368B" w:rsidRPr="005019CE">
        <w:rPr>
          <w:rFonts w:ascii="Arial" w:hAnsi="Arial" w:cs="Arial"/>
          <w:sz w:val="20"/>
          <w:szCs w:val="20"/>
        </w:rPr>
        <w:t>ą</w:t>
      </w:r>
      <w:r w:rsidRPr="005019CE">
        <w:rPr>
          <w:rFonts w:ascii="Arial" w:hAnsi="Arial" w:cs="Arial"/>
          <w:sz w:val="20"/>
          <w:szCs w:val="20"/>
        </w:rPr>
        <w:t xml:space="preserve"> wartość niewykonanych Robót. Wykonawca zostanie zawiadomiony o ustaleniach </w:t>
      </w:r>
      <w:r w:rsidR="00371F8A" w:rsidRPr="005019CE">
        <w:rPr>
          <w:rFonts w:ascii="Arial" w:hAnsi="Arial" w:cs="Arial"/>
          <w:sz w:val="20"/>
          <w:szCs w:val="20"/>
        </w:rPr>
        <w:t>Koordynatora</w:t>
      </w:r>
      <w:r w:rsidRPr="005019CE">
        <w:rPr>
          <w:rFonts w:ascii="Arial" w:hAnsi="Arial" w:cs="Arial"/>
          <w:sz w:val="20"/>
          <w:szCs w:val="20"/>
        </w:rPr>
        <w:t>, które będą wiążące dla Wykonawcy,</w:t>
      </w:r>
    </w:p>
    <w:p w14:paraId="36C83C49" w14:textId="0E344473" w:rsidR="00D15142" w:rsidRPr="005019CE" w:rsidRDefault="00D15142" w:rsidP="00CD370B">
      <w:pPr>
        <w:pStyle w:val="Akapitzlist"/>
        <w:widowControl w:val="0"/>
        <w:numPr>
          <w:ilvl w:val="0"/>
          <w:numId w:val="16"/>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Wykonawca w wyznaczonym przez Zamawiającego terminie protokolarnie przekaż</w:t>
      </w:r>
      <w:r w:rsidR="00C316A2" w:rsidRPr="005019CE">
        <w:rPr>
          <w:rFonts w:ascii="Arial" w:hAnsi="Arial" w:cs="Arial"/>
          <w:sz w:val="20"/>
          <w:szCs w:val="20"/>
        </w:rPr>
        <w:t>e</w:t>
      </w:r>
      <w:r w:rsidRPr="005019CE">
        <w:rPr>
          <w:rFonts w:ascii="Arial" w:hAnsi="Arial" w:cs="Arial"/>
          <w:sz w:val="20"/>
          <w:szCs w:val="20"/>
        </w:rPr>
        <w:t xml:space="preserve"> Zamawiającemu teren Robót. Do dnia przekazania terenu Robót Zamawiającemu, odpowiedzialność za teren Robót oraz wszelkie zdarzenia na nim, w tym za wszelkie szkody na osobie i mieniu ponosi Wykonawca.</w:t>
      </w:r>
    </w:p>
    <w:p w14:paraId="3ABD7BAF" w14:textId="77777777" w:rsidR="00D15142" w:rsidRPr="005019CE" w:rsidRDefault="00D15142" w:rsidP="00CD370B">
      <w:pPr>
        <w:pStyle w:val="Akapitzlist"/>
        <w:widowControl w:val="0"/>
        <w:numPr>
          <w:ilvl w:val="0"/>
          <w:numId w:val="14"/>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 przypadku odstąpienia od Umowy przez Zamawiającego, z przyczyn leżących po stronie Wykonawcy, Zamawiający może zakończyć realizację Przedmiotu Umowy we własnym zakresie lub zlecić realizację osobie trzeciej (wykonawcy zastępczemu), na koszt i ryzyko Wykonawcy. </w:t>
      </w:r>
    </w:p>
    <w:p w14:paraId="123EC723"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p>
    <w:p w14:paraId="0D6A4609" w14:textId="7EC4254C"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6</w:t>
      </w:r>
    </w:p>
    <w:p w14:paraId="410D8336"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Zmiany Umowy</w:t>
      </w:r>
    </w:p>
    <w:p w14:paraId="3E6F9472" w14:textId="6DAE0F7E" w:rsidR="00D15142"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Strony dopuszczają zmianę Umowy w zakresie zmiany sposobu wykonania Przedmiotu Umowy, określonego w </w:t>
      </w:r>
      <w:r w:rsidR="007B7B93" w:rsidRPr="005019CE">
        <w:rPr>
          <w:rFonts w:ascii="Arial" w:hAnsi="Arial" w:cs="Arial"/>
          <w:sz w:val="20"/>
          <w:szCs w:val="20"/>
        </w:rPr>
        <w:t>Dokumentacji</w:t>
      </w:r>
      <w:r w:rsidRPr="005019CE">
        <w:rPr>
          <w:rFonts w:ascii="Arial" w:hAnsi="Arial" w:cs="Arial"/>
          <w:sz w:val="20"/>
          <w:szCs w:val="20"/>
        </w:rPr>
        <w:t xml:space="preserve">, spowodowanego: </w:t>
      </w:r>
    </w:p>
    <w:p w14:paraId="599EAD7B" w14:textId="392F04B1" w:rsidR="00D15142" w:rsidRPr="005019CE"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niedostępnością na rynku materiałów lub urządzeń wskazanych </w:t>
      </w:r>
      <w:r w:rsidR="00257370" w:rsidRPr="005019CE">
        <w:rPr>
          <w:rFonts w:ascii="Arial" w:hAnsi="Arial" w:cs="Arial"/>
          <w:sz w:val="20"/>
          <w:szCs w:val="20"/>
        </w:rPr>
        <w:t xml:space="preserve">w </w:t>
      </w:r>
      <w:r w:rsidR="007B7B93" w:rsidRPr="005019CE">
        <w:rPr>
          <w:rFonts w:ascii="Arial" w:hAnsi="Arial" w:cs="Arial"/>
          <w:sz w:val="20"/>
          <w:szCs w:val="20"/>
        </w:rPr>
        <w:t>Dokumentacj</w:t>
      </w:r>
      <w:r w:rsidR="00257370" w:rsidRPr="005019CE">
        <w:rPr>
          <w:rFonts w:ascii="Arial" w:hAnsi="Arial" w:cs="Arial"/>
          <w:sz w:val="20"/>
          <w:szCs w:val="20"/>
        </w:rPr>
        <w:t>i</w:t>
      </w:r>
      <w:r w:rsidRPr="005019CE">
        <w:rPr>
          <w:rFonts w:ascii="Arial" w:hAnsi="Arial" w:cs="Arial"/>
          <w:sz w:val="20"/>
          <w:szCs w:val="20"/>
        </w:rPr>
        <w:t>, spowodowaną zaprzestaniem produkcji lub wycofaniem z rynku tych materiałów lub urządzeń,</w:t>
      </w:r>
      <w:r w:rsidR="00257370" w:rsidRPr="005019CE">
        <w:rPr>
          <w:rFonts w:ascii="Arial" w:hAnsi="Arial" w:cs="Arial"/>
          <w:sz w:val="20"/>
          <w:szCs w:val="20"/>
        </w:rPr>
        <w:t xml:space="preserve"> </w:t>
      </w:r>
    </w:p>
    <w:p w14:paraId="3772403E" w14:textId="7D51FFF3" w:rsidR="00D15142" w:rsidRPr="005019CE"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pojawieniem się na rynku nowych materiałów lub urządzeń nowszej generacji pozwalających </w:t>
      </w:r>
      <w:r w:rsidR="0024653C" w:rsidRPr="005019CE">
        <w:rPr>
          <w:rFonts w:ascii="Arial" w:hAnsi="Arial" w:cs="Arial"/>
          <w:sz w:val="20"/>
          <w:szCs w:val="20"/>
        </w:rPr>
        <w:br/>
      </w:r>
      <w:r w:rsidRPr="005019CE">
        <w:rPr>
          <w:rFonts w:ascii="Arial" w:hAnsi="Arial" w:cs="Arial"/>
          <w:sz w:val="20"/>
          <w:szCs w:val="20"/>
        </w:rPr>
        <w:t>na zaoszczędzenie kosztów eksploatacji wykonanego Przedmiotu Umowy,</w:t>
      </w:r>
      <w:r w:rsidR="00257370" w:rsidRPr="005019CE">
        <w:rPr>
          <w:rFonts w:ascii="Arial" w:hAnsi="Arial" w:cs="Arial"/>
          <w:sz w:val="20"/>
          <w:szCs w:val="20"/>
        </w:rPr>
        <w:t xml:space="preserve"> </w:t>
      </w:r>
    </w:p>
    <w:p w14:paraId="35176E54" w14:textId="43BB4D14" w:rsidR="00D15142" w:rsidRPr="005019CE"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koniecznością zrealizowania Przedmiotu Umowy przy zastosowaniu innych rozwiązań technicznych i technologicznych niż wskazane w </w:t>
      </w:r>
      <w:r w:rsidR="007B7B93" w:rsidRPr="005019CE">
        <w:rPr>
          <w:rFonts w:ascii="Arial" w:hAnsi="Arial" w:cs="Arial"/>
          <w:sz w:val="20"/>
          <w:szCs w:val="20"/>
        </w:rPr>
        <w:t>Dokumentacji</w:t>
      </w:r>
      <w:r w:rsidRPr="005019CE">
        <w:rPr>
          <w:rFonts w:ascii="Arial" w:hAnsi="Arial" w:cs="Arial"/>
          <w:sz w:val="20"/>
          <w:szCs w:val="20"/>
        </w:rPr>
        <w:t>, w sytuacji gdyby zastosowanie przewidzianych rozwiązań groziło niewykonaniem lub wadliwym wykonaniem Przedmiotu Umowy,</w:t>
      </w:r>
      <w:r w:rsidR="0090366F" w:rsidRPr="005019CE">
        <w:rPr>
          <w:rFonts w:ascii="Arial" w:hAnsi="Arial" w:cs="Arial"/>
          <w:sz w:val="20"/>
          <w:szCs w:val="20"/>
        </w:rPr>
        <w:t xml:space="preserve"> czego nie dało się przewidzieć na etapie zawarcia Umowy,</w:t>
      </w:r>
    </w:p>
    <w:p w14:paraId="5EF06441" w14:textId="6CD92903" w:rsidR="00D15142" w:rsidRDefault="00D15142" w:rsidP="00CD370B">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koniecznością zrealizowania Przedmiotu Umowy przy zastosowaniu innych rozwiązań technicznych lub materiałowych ze względu na zmiany powszechnie obowiązujących przepisów</w:t>
      </w:r>
      <w:r w:rsidR="00B11EF0">
        <w:rPr>
          <w:rFonts w:ascii="Arial" w:hAnsi="Arial" w:cs="Arial"/>
          <w:sz w:val="20"/>
          <w:szCs w:val="20"/>
        </w:rPr>
        <w:t>,</w:t>
      </w:r>
    </w:p>
    <w:p w14:paraId="3260B19C" w14:textId="0476725C" w:rsidR="00F430E4" w:rsidRDefault="00F430E4" w:rsidP="00B11EF0">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B11EF0">
        <w:rPr>
          <w:rFonts w:ascii="Arial" w:hAnsi="Arial" w:cs="Arial"/>
          <w:sz w:val="20"/>
          <w:szCs w:val="20"/>
        </w:rPr>
        <w:t xml:space="preserve">gdy w wyniku realizacji Robót pojawiła się konieczność wykonania Robót dodatkowych, nie objętych zamówieniem podstawowym, których Strony pomimo dochowania należytej staranności nie mogły przewidzieć na etapie zawierania Umowy, a Roboty te są niezbędne do prawidłowej realizacji Umowy, </w:t>
      </w:r>
    </w:p>
    <w:p w14:paraId="5D8026B7" w14:textId="256A7870" w:rsidR="00185AAC" w:rsidRPr="00185AAC" w:rsidRDefault="00185AAC" w:rsidP="00185AAC">
      <w:pPr>
        <w:pStyle w:val="Akapitzlist"/>
        <w:widowControl w:val="0"/>
        <w:numPr>
          <w:ilvl w:val="0"/>
          <w:numId w:val="18"/>
        </w:numPr>
        <w:suppressAutoHyphens/>
        <w:spacing w:after="0" w:line="276" w:lineRule="auto"/>
        <w:ind w:left="851" w:hanging="425"/>
        <w:jc w:val="both"/>
        <w:rPr>
          <w:rFonts w:ascii="Arial" w:hAnsi="Arial" w:cs="Arial"/>
          <w:sz w:val="20"/>
          <w:szCs w:val="20"/>
        </w:rPr>
      </w:pPr>
      <w:r w:rsidRPr="00185AAC">
        <w:rPr>
          <w:rStyle w:val="cf21"/>
          <w:rFonts w:ascii="Arial" w:hAnsi="Arial" w:cs="Arial"/>
          <w:sz w:val="20"/>
          <w:szCs w:val="20"/>
        </w:rPr>
        <w:t>w sytuacji związanej z koniecznością dostosowania dostępności pomieszczeń w Centrum Nauki Kopernik do prowadzonych Robót, planami wystawienniczymi, wyłączeniem części lub całości przestrzeni Centrum Nauki Kopernik, innymi pracami prowadzonymi równolegle na terenie Centrum Nauki Kopernik.</w:t>
      </w:r>
    </w:p>
    <w:p w14:paraId="4743065A" w14:textId="175DF768" w:rsidR="00D15142"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przypadku wystąpienia którejkolwiek z okoliczności określonych w ust. 1 pkt. 1)-</w:t>
      </w:r>
      <w:r w:rsidR="00892614" w:rsidRPr="005019CE">
        <w:rPr>
          <w:rFonts w:ascii="Arial" w:hAnsi="Arial" w:cs="Arial"/>
          <w:sz w:val="20"/>
          <w:szCs w:val="20"/>
        </w:rPr>
        <w:t>5</w:t>
      </w:r>
      <w:r w:rsidRPr="005019CE">
        <w:rPr>
          <w:rFonts w:ascii="Arial" w:hAnsi="Arial" w:cs="Arial"/>
          <w:sz w:val="20"/>
          <w:szCs w:val="20"/>
        </w:rPr>
        <w:t xml:space="preserve">) powyżej Wykonawca poinformuje Zamawiającego o  konieczności dokonania zmian w zakresie określonym powyżej, na zaproponowane zmiany Zamawiający musi wyrazić zgodę.  </w:t>
      </w:r>
    </w:p>
    <w:p w14:paraId="71578462" w14:textId="7FF29986" w:rsidR="00D15142"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Ponadto Zamawiający dopuszcza zmianę terminu realizacji Przedmiotu Umowy w następujących przypadkach:</w:t>
      </w:r>
    </w:p>
    <w:p w14:paraId="275EAB64" w14:textId="75AA7BED" w:rsidR="00DB6F1C" w:rsidRPr="005019CE" w:rsidRDefault="00DB6F1C" w:rsidP="00DB6F1C">
      <w:pPr>
        <w:pStyle w:val="Akapitzlist"/>
        <w:widowControl w:val="0"/>
        <w:numPr>
          <w:ilvl w:val="0"/>
          <w:numId w:val="19"/>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jeżeli zajdzie konieczność wprowadzenia zmiany sposobu wykonania Przedmiotu Umowy, o której mowa w ust. 1 powyżej,</w:t>
      </w:r>
    </w:p>
    <w:p w14:paraId="230EEDA9" w14:textId="207E4661" w:rsidR="00D15142" w:rsidRPr="005019CE" w:rsidRDefault="00D15142" w:rsidP="00DB6F1C">
      <w:pPr>
        <w:pStyle w:val="Akapitzlist"/>
        <w:widowControl w:val="0"/>
        <w:numPr>
          <w:ilvl w:val="0"/>
          <w:numId w:val="19"/>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jeżeli zmiana jest konieczna z powodu działania siły wyższej tzn. nieprzewidzianych okoliczności niezależnych od Strony, która się na nie powołuje i których konsekwencji mimo </w:t>
      </w:r>
      <w:r w:rsidRPr="005019CE">
        <w:rPr>
          <w:rFonts w:ascii="Arial" w:hAnsi="Arial" w:cs="Arial"/>
          <w:sz w:val="20"/>
          <w:szCs w:val="20"/>
        </w:rPr>
        <w:lastRenderedPageBreak/>
        <w:t>zachowania należytej staranności nie można było uniknąć w szczególności niesprzyjających warunków atmosferycznych i klęsk żywiołowych, katastrofy budowlanej uniemożliwiających terminowe wykonanie Przedmiotu Umowy,</w:t>
      </w:r>
    </w:p>
    <w:p w14:paraId="3B4A4D74" w14:textId="1B7A4B9F" w:rsidR="00B73B4D" w:rsidRPr="005019CE" w:rsidRDefault="00B73B4D" w:rsidP="00DB6F1C">
      <w:pPr>
        <w:pStyle w:val="Akapitzlist"/>
        <w:widowControl w:val="0"/>
        <w:numPr>
          <w:ilvl w:val="0"/>
          <w:numId w:val="19"/>
        </w:numPr>
        <w:suppressAutoHyphens/>
        <w:spacing w:after="0" w:line="276" w:lineRule="auto"/>
        <w:ind w:left="851" w:hanging="425"/>
        <w:jc w:val="both"/>
        <w:rPr>
          <w:rFonts w:ascii="Arial" w:hAnsi="Arial" w:cs="Arial"/>
          <w:sz w:val="20"/>
          <w:szCs w:val="20"/>
        </w:rPr>
      </w:pPr>
      <w:r w:rsidRPr="005019CE">
        <w:rPr>
          <w:rFonts w:ascii="Arial" w:hAnsi="Arial" w:cs="Arial"/>
          <w:sz w:val="20"/>
          <w:szCs w:val="20"/>
        </w:rPr>
        <w:t xml:space="preserve">gdy w wyniku realizacji Robót </w:t>
      </w:r>
      <w:bookmarkStart w:id="11" w:name="_Hlk159245722"/>
      <w:r w:rsidRPr="005019CE">
        <w:rPr>
          <w:rFonts w:ascii="Arial" w:hAnsi="Arial" w:cs="Arial"/>
          <w:sz w:val="20"/>
          <w:szCs w:val="20"/>
        </w:rPr>
        <w:t xml:space="preserve">pojawiła się konieczność zastosowania materiałów lub urządzeń, </w:t>
      </w:r>
      <w:r w:rsidR="00A00DA0" w:rsidRPr="005019CE">
        <w:rPr>
          <w:rFonts w:ascii="Arial" w:hAnsi="Arial" w:cs="Arial"/>
          <w:sz w:val="20"/>
          <w:szCs w:val="20"/>
        </w:rPr>
        <w:t>których zastosowania</w:t>
      </w:r>
      <w:r w:rsidRPr="005019CE">
        <w:rPr>
          <w:rFonts w:ascii="Arial" w:hAnsi="Arial" w:cs="Arial"/>
          <w:sz w:val="20"/>
          <w:szCs w:val="20"/>
        </w:rPr>
        <w:t xml:space="preserve"> Wykonawca pomimo dochowania należytej staranności nie mógł przewidzieć na etapie zawarcia Umowy,</w:t>
      </w:r>
    </w:p>
    <w:p w14:paraId="1D38FEAA" w14:textId="6DC46A6D" w:rsidR="00F430E4" w:rsidRPr="005019CE" w:rsidRDefault="00424DD7" w:rsidP="00F430E4">
      <w:pPr>
        <w:pStyle w:val="Akapitzlist"/>
        <w:widowControl w:val="0"/>
        <w:numPr>
          <w:ilvl w:val="0"/>
          <w:numId w:val="19"/>
        </w:numPr>
        <w:suppressAutoHyphens/>
        <w:spacing w:after="0" w:line="276" w:lineRule="auto"/>
        <w:ind w:left="851" w:hanging="425"/>
        <w:jc w:val="both"/>
        <w:rPr>
          <w:rFonts w:ascii="Arial" w:hAnsi="Arial" w:cs="Arial"/>
          <w:sz w:val="20"/>
          <w:szCs w:val="20"/>
        </w:rPr>
      </w:pPr>
      <w:bookmarkStart w:id="12" w:name="_Hlk159504015"/>
      <w:bookmarkEnd w:id="11"/>
      <w:r w:rsidRPr="005019CE">
        <w:rPr>
          <w:rFonts w:ascii="Arial" w:hAnsi="Arial" w:cs="Arial"/>
          <w:sz w:val="20"/>
          <w:szCs w:val="20"/>
        </w:rPr>
        <w:t xml:space="preserve">gdy w wyniku realizacji Robót pojawiła się konieczność wykonania </w:t>
      </w:r>
      <w:r w:rsidR="00F430E4" w:rsidRPr="005019CE">
        <w:rPr>
          <w:rFonts w:ascii="Arial" w:hAnsi="Arial" w:cs="Arial"/>
          <w:sz w:val="20"/>
          <w:szCs w:val="20"/>
        </w:rPr>
        <w:t>Robót dodatkowych</w:t>
      </w:r>
      <w:r w:rsidRPr="005019CE">
        <w:rPr>
          <w:rFonts w:ascii="Arial" w:hAnsi="Arial" w:cs="Arial"/>
          <w:sz w:val="20"/>
          <w:szCs w:val="20"/>
        </w:rPr>
        <w:t xml:space="preserve">, </w:t>
      </w:r>
      <w:r w:rsidR="00F430E4" w:rsidRPr="005019CE">
        <w:rPr>
          <w:rFonts w:ascii="Arial" w:hAnsi="Arial" w:cs="Arial"/>
          <w:sz w:val="20"/>
          <w:szCs w:val="20"/>
        </w:rPr>
        <w:t xml:space="preserve">nie objętych zamówieniem podstawowym, których Strony pomimo dochowania należytej staranności nie mogły przewidzieć na etapie zawierania Umowy, a Roboty te są niezbędne do prawidłowej realizacji Umowy, </w:t>
      </w:r>
    </w:p>
    <w:p w14:paraId="362343C0" w14:textId="2B42157A" w:rsidR="00DB6F1C" w:rsidRPr="005019CE" w:rsidRDefault="00DB6F1C" w:rsidP="00DB6F1C">
      <w:pPr>
        <w:pStyle w:val="Akapitzlist"/>
        <w:widowControl w:val="0"/>
        <w:numPr>
          <w:ilvl w:val="0"/>
          <w:numId w:val="19"/>
        </w:numPr>
        <w:suppressAutoHyphens/>
        <w:spacing w:after="0" w:line="276" w:lineRule="auto"/>
        <w:ind w:left="851" w:hanging="425"/>
        <w:jc w:val="both"/>
        <w:rPr>
          <w:rStyle w:val="cf01"/>
          <w:rFonts w:ascii="Arial" w:hAnsi="Arial" w:cs="Arial"/>
          <w:sz w:val="20"/>
          <w:szCs w:val="20"/>
        </w:rPr>
      </w:pPr>
      <w:bookmarkStart w:id="13" w:name="_Hlk160026601"/>
      <w:r w:rsidRPr="005019CE">
        <w:rPr>
          <w:rStyle w:val="cf21"/>
          <w:rFonts w:ascii="Arial" w:hAnsi="Arial" w:cs="Arial"/>
          <w:sz w:val="20"/>
          <w:szCs w:val="20"/>
        </w:rPr>
        <w:t xml:space="preserve">w sytuacji związanej z </w:t>
      </w:r>
      <w:r w:rsidR="00556F72" w:rsidRPr="005019CE">
        <w:rPr>
          <w:rStyle w:val="cf21"/>
          <w:rFonts w:ascii="Arial" w:hAnsi="Arial" w:cs="Arial"/>
          <w:sz w:val="20"/>
          <w:szCs w:val="20"/>
        </w:rPr>
        <w:t xml:space="preserve">koniecznością dostosowania </w:t>
      </w:r>
      <w:r w:rsidRPr="005019CE">
        <w:rPr>
          <w:rStyle w:val="cf21"/>
          <w:rFonts w:ascii="Arial" w:hAnsi="Arial" w:cs="Arial"/>
          <w:sz w:val="20"/>
          <w:szCs w:val="20"/>
        </w:rPr>
        <w:t>dostępności pomieszczeń w Centrum Nauki Kopernik</w:t>
      </w:r>
      <w:r w:rsidR="00556F72" w:rsidRPr="005019CE">
        <w:rPr>
          <w:rStyle w:val="cf21"/>
          <w:rFonts w:ascii="Arial" w:hAnsi="Arial" w:cs="Arial"/>
          <w:sz w:val="20"/>
          <w:szCs w:val="20"/>
        </w:rPr>
        <w:t xml:space="preserve"> do prowadzonych Robót</w:t>
      </w:r>
      <w:r w:rsidRPr="005019CE">
        <w:rPr>
          <w:rStyle w:val="cf21"/>
          <w:rFonts w:ascii="Arial" w:hAnsi="Arial" w:cs="Arial"/>
          <w:sz w:val="20"/>
          <w:szCs w:val="20"/>
        </w:rPr>
        <w:t>, planami wystawienniczymi, wyłączeniem części lub całości przestrzeni C</w:t>
      </w:r>
      <w:r w:rsidR="00556F72" w:rsidRPr="005019CE">
        <w:rPr>
          <w:rStyle w:val="cf21"/>
          <w:rFonts w:ascii="Arial" w:hAnsi="Arial" w:cs="Arial"/>
          <w:sz w:val="20"/>
          <w:szCs w:val="20"/>
        </w:rPr>
        <w:t>entrum Nauki Kopernik</w:t>
      </w:r>
      <w:r w:rsidRPr="005019CE">
        <w:rPr>
          <w:rStyle w:val="cf21"/>
          <w:rFonts w:ascii="Arial" w:hAnsi="Arial" w:cs="Arial"/>
          <w:sz w:val="20"/>
          <w:szCs w:val="20"/>
        </w:rPr>
        <w:t>,</w:t>
      </w:r>
      <w:r w:rsidR="00556F72" w:rsidRPr="005019CE">
        <w:rPr>
          <w:rStyle w:val="cf21"/>
          <w:rFonts w:ascii="Arial" w:hAnsi="Arial" w:cs="Arial"/>
          <w:sz w:val="20"/>
          <w:szCs w:val="20"/>
        </w:rPr>
        <w:t xml:space="preserve"> innymi pracami prowadzonymi równolegle na terenie Centrum Nauki Kopernik.</w:t>
      </w:r>
    </w:p>
    <w:bookmarkEnd w:id="12"/>
    <w:bookmarkEnd w:id="13"/>
    <w:p w14:paraId="65E935E2" w14:textId="77777777" w:rsidR="00A00DA0" w:rsidRPr="005019CE" w:rsidRDefault="00D15142" w:rsidP="00CD370B">
      <w:pPr>
        <w:pStyle w:val="Akapitzlist"/>
        <w:widowControl w:val="0"/>
        <w:numPr>
          <w:ilvl w:val="0"/>
          <w:numId w:val="17"/>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Zamawiający dopuszcza zmianę </w:t>
      </w:r>
      <w:r w:rsidR="00A00DA0" w:rsidRPr="005019CE">
        <w:rPr>
          <w:rFonts w:ascii="Arial" w:hAnsi="Arial" w:cs="Arial"/>
          <w:sz w:val="20"/>
          <w:szCs w:val="20"/>
        </w:rPr>
        <w:t>wynagrodzenia</w:t>
      </w:r>
      <w:r w:rsidRPr="005019CE">
        <w:rPr>
          <w:rFonts w:ascii="Arial" w:hAnsi="Arial" w:cs="Arial"/>
          <w:sz w:val="20"/>
          <w:szCs w:val="20"/>
        </w:rPr>
        <w:t xml:space="preserve"> Wykonawcy w przypadku gdy</w:t>
      </w:r>
      <w:r w:rsidR="00A00DA0" w:rsidRPr="005019CE">
        <w:rPr>
          <w:rFonts w:ascii="Arial" w:hAnsi="Arial" w:cs="Arial"/>
          <w:sz w:val="20"/>
          <w:szCs w:val="20"/>
        </w:rPr>
        <w:t>:</w:t>
      </w:r>
    </w:p>
    <w:p w14:paraId="1D68E998" w14:textId="014249CC" w:rsidR="00F430E4" w:rsidRPr="005019CE" w:rsidRDefault="00A00DA0" w:rsidP="00F430E4">
      <w:pPr>
        <w:pStyle w:val="Akapitzlist"/>
        <w:widowControl w:val="0"/>
        <w:numPr>
          <w:ilvl w:val="1"/>
          <w:numId w:val="31"/>
        </w:numPr>
        <w:suppressAutoHyphens/>
        <w:spacing w:after="0" w:line="276" w:lineRule="auto"/>
        <w:jc w:val="both"/>
        <w:rPr>
          <w:rFonts w:ascii="Arial" w:hAnsi="Arial" w:cs="Arial"/>
          <w:sz w:val="20"/>
          <w:szCs w:val="20"/>
        </w:rPr>
      </w:pPr>
      <w:r w:rsidRPr="005019CE">
        <w:rPr>
          <w:rFonts w:ascii="Arial" w:hAnsi="Arial" w:cs="Arial"/>
          <w:sz w:val="20"/>
          <w:szCs w:val="20"/>
        </w:rPr>
        <w:t>zaistnieje konieczność realizacji Robót dodatkowych</w:t>
      </w:r>
      <w:r w:rsidR="00F430E4" w:rsidRPr="005019CE">
        <w:rPr>
          <w:rFonts w:ascii="Arial" w:hAnsi="Arial" w:cs="Arial"/>
          <w:sz w:val="20"/>
          <w:szCs w:val="20"/>
        </w:rPr>
        <w:t xml:space="preserve"> nie objętych zamówieniem podstawowym, których Strony pomimo dochowania należytej staranności nie mogły przewidzieć na etapie zawierania Umowy, a Roboty te są niezbędne do prawidłowej realizacji Umowy, </w:t>
      </w:r>
    </w:p>
    <w:p w14:paraId="7CE7C91B" w14:textId="6715CC62" w:rsidR="00A00DA0" w:rsidRPr="005019CE" w:rsidRDefault="00023CF9" w:rsidP="00F430E4">
      <w:pPr>
        <w:pStyle w:val="Akapitzlist"/>
        <w:widowControl w:val="0"/>
        <w:suppressAutoHyphens/>
        <w:spacing w:after="0" w:line="276" w:lineRule="auto"/>
        <w:ind w:left="644"/>
        <w:jc w:val="both"/>
        <w:rPr>
          <w:rFonts w:ascii="Arial" w:hAnsi="Arial" w:cs="Arial"/>
          <w:sz w:val="20"/>
          <w:szCs w:val="20"/>
        </w:rPr>
      </w:pPr>
      <w:r w:rsidRPr="005019CE">
        <w:rPr>
          <w:rFonts w:ascii="Arial" w:hAnsi="Arial" w:cs="Arial"/>
          <w:sz w:val="20"/>
          <w:szCs w:val="20"/>
        </w:rPr>
        <w:t>W podanej sytuacji</w:t>
      </w:r>
      <w:r w:rsidR="00FC63FD" w:rsidRPr="005019CE">
        <w:rPr>
          <w:rFonts w:ascii="Arial" w:hAnsi="Arial" w:cs="Arial"/>
          <w:sz w:val="20"/>
          <w:szCs w:val="20"/>
        </w:rPr>
        <w:t xml:space="preserve"> </w:t>
      </w:r>
      <w:r w:rsidRPr="005019CE">
        <w:rPr>
          <w:rFonts w:ascii="Arial" w:hAnsi="Arial" w:cs="Arial"/>
          <w:sz w:val="20"/>
          <w:szCs w:val="20"/>
        </w:rPr>
        <w:t>§ 8 ust 4 – 7 stosuje się odpowiednio.</w:t>
      </w:r>
    </w:p>
    <w:p w14:paraId="26D318AF" w14:textId="55C35537" w:rsidR="00A00DA0" w:rsidRPr="005019CE" w:rsidRDefault="00D15142" w:rsidP="00CD370B">
      <w:pPr>
        <w:pStyle w:val="Akapitzlist"/>
        <w:widowControl w:val="0"/>
        <w:numPr>
          <w:ilvl w:val="1"/>
          <w:numId w:val="31"/>
        </w:numPr>
        <w:suppressAutoHyphens/>
        <w:spacing w:after="0" w:line="276" w:lineRule="auto"/>
        <w:jc w:val="both"/>
        <w:rPr>
          <w:rFonts w:ascii="Arial" w:hAnsi="Arial" w:cs="Arial"/>
          <w:sz w:val="20"/>
          <w:szCs w:val="20"/>
        </w:rPr>
      </w:pPr>
      <w:r w:rsidRPr="005019CE">
        <w:rPr>
          <w:rFonts w:ascii="Arial" w:hAnsi="Arial" w:cs="Arial"/>
          <w:sz w:val="20"/>
          <w:szCs w:val="20"/>
        </w:rPr>
        <w:t>konieczność wprowadzenia zmian będzie następstwem zmiany stawki podatku VAT, przy czym zmianie ulegnie kwota VAT i kwota brutto</w:t>
      </w:r>
      <w:r w:rsidR="00892614" w:rsidRPr="005019CE">
        <w:rPr>
          <w:rFonts w:ascii="Arial" w:hAnsi="Arial" w:cs="Arial"/>
          <w:sz w:val="20"/>
          <w:szCs w:val="20"/>
        </w:rPr>
        <w:t xml:space="preserve">. </w:t>
      </w:r>
    </w:p>
    <w:p w14:paraId="36CEF3DC" w14:textId="647640F2" w:rsidR="003827B3" w:rsidRPr="005019CE" w:rsidRDefault="0047050E" w:rsidP="00FA0535">
      <w:pPr>
        <w:pStyle w:val="Akapitzlist"/>
        <w:widowControl w:val="0"/>
        <w:numPr>
          <w:ilvl w:val="0"/>
          <w:numId w:val="17"/>
        </w:numPr>
        <w:suppressAutoHyphens/>
        <w:spacing w:after="0" w:line="276" w:lineRule="auto"/>
        <w:jc w:val="both"/>
        <w:rPr>
          <w:rFonts w:ascii="Arial" w:hAnsi="Arial" w:cs="Arial"/>
          <w:sz w:val="20"/>
          <w:szCs w:val="20"/>
        </w:rPr>
      </w:pPr>
      <w:r w:rsidRPr="005019CE">
        <w:rPr>
          <w:rFonts w:ascii="Arial" w:hAnsi="Arial" w:cs="Arial"/>
          <w:sz w:val="20"/>
          <w:szCs w:val="20"/>
        </w:rPr>
        <w:t xml:space="preserve">W razie wątpliwości, przyjmuje się, że nie stanowią zmiany Umowy następujące zmiany </w:t>
      </w:r>
      <w:r w:rsidRPr="005019CE">
        <w:rPr>
          <w:rFonts w:ascii="Arial" w:eastAsia="Times New Roman" w:hAnsi="Arial" w:cs="Arial"/>
          <w:sz w:val="20"/>
          <w:szCs w:val="20"/>
          <w:lang w:eastAsia="pl-PL"/>
        </w:rPr>
        <w:t xml:space="preserve">danych którejkolwiek ze Stron Umowy (np. zmiana siedziby, adresu i nazwy Strony, danych rejestrowych, </w:t>
      </w:r>
      <w:r w:rsidRPr="005019CE">
        <w:rPr>
          <w:rFonts w:ascii="Arial" w:hAnsi="Arial" w:cs="Arial"/>
          <w:sz w:val="20"/>
          <w:szCs w:val="20"/>
        </w:rPr>
        <w:t>danych związanych z obsługą administracyjno-organizacyjną Umowy</w:t>
      </w:r>
      <w:r w:rsidRPr="005019CE">
        <w:rPr>
          <w:rFonts w:ascii="Arial" w:eastAsia="Times New Roman" w:hAnsi="Arial" w:cs="Arial"/>
          <w:sz w:val="20"/>
          <w:szCs w:val="20"/>
          <w:lang w:eastAsia="pl-PL"/>
        </w:rPr>
        <w:t>) związana z wewnętrzną reorganizacją w ramach prowadzonej działalności lub zmiana wynikająca z przekształcenia podmiotowego po stronie którejkolwiek ze Stron umowy, np. w formie sukcesji uniwersalnej -</w:t>
      </w:r>
      <w:r w:rsidRPr="005019CE">
        <w:rPr>
          <w:rFonts w:ascii="Arial" w:hAnsi="Arial" w:cs="Arial"/>
          <w:sz w:val="20"/>
          <w:szCs w:val="20"/>
          <w:shd w:val="clear" w:color="auto" w:fill="FFFFFF"/>
        </w:rPr>
        <w:t xml:space="preserve"> wstąpienia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r w:rsidR="002578F4" w:rsidRPr="005019CE">
        <w:rPr>
          <w:rFonts w:ascii="Arial" w:hAnsi="Arial" w:cs="Arial"/>
          <w:sz w:val="20"/>
          <w:szCs w:val="20"/>
          <w:shd w:val="clear" w:color="auto" w:fill="FFFFFF"/>
        </w:rPr>
        <w:t>, oczywiste omyłki pisarskie</w:t>
      </w:r>
      <w:r w:rsidRPr="005019CE">
        <w:rPr>
          <w:rFonts w:ascii="Arial" w:hAnsi="Arial" w:cs="Arial"/>
          <w:sz w:val="20"/>
          <w:szCs w:val="20"/>
          <w:shd w:val="clear" w:color="auto" w:fill="FFFFFF"/>
        </w:rPr>
        <w:t>;</w:t>
      </w:r>
    </w:p>
    <w:p w14:paraId="3E480004" w14:textId="09BD1B5A"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7</w:t>
      </w:r>
    </w:p>
    <w:p w14:paraId="6B357384"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Postanowienia szczególne</w:t>
      </w:r>
    </w:p>
    <w:p w14:paraId="1DEDEEFE" w14:textId="3DD61C67" w:rsidR="007D62C2" w:rsidRPr="005019CE" w:rsidRDefault="00D15142" w:rsidP="00FC63FD">
      <w:pPr>
        <w:widowControl w:val="0"/>
        <w:suppressAutoHyphens/>
        <w:spacing w:after="0" w:line="276" w:lineRule="auto"/>
        <w:contextualSpacing/>
        <w:jc w:val="both"/>
        <w:rPr>
          <w:rFonts w:ascii="Arial" w:hAnsi="Arial" w:cs="Arial"/>
          <w:sz w:val="20"/>
          <w:szCs w:val="20"/>
        </w:rPr>
      </w:pPr>
      <w:r w:rsidRPr="005019CE">
        <w:rPr>
          <w:rFonts w:ascii="Arial" w:hAnsi="Arial" w:cs="Arial"/>
          <w:sz w:val="20"/>
          <w:szCs w:val="20"/>
        </w:rPr>
        <w:t>Wykonawca przyjmuje pełną odpowiedzialność cywilną za wszelkie wyrządzone przez Wykonawcę i jego Podwykonawców, dalszych Podwykonawców oraz inne osoby działające na jego zlecenie lub w jego imieniu szkody osobiste i majątkowe wobec osób trzecich, które mogą powstać w związku z wykonywaniem Umowy oraz za roszczenia odszkodowawcze wynikające z prawomocnych orzeczeń sądowych obejmujących roszczenia związane z wyrządzonymi szkodami związanymi z wykonaniem Przedmiotu Umowy, łącznie z wszelkimi wynikającymi z tego tytułu kosztami, które zostałyby skierowane do Zamawiającego, osób upoważnionych do jego reprezentacji, pracowników i innych osób działających w imieniu Zamawiającego.</w:t>
      </w:r>
    </w:p>
    <w:p w14:paraId="4503E49E" w14:textId="3514BF39"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1</w:t>
      </w:r>
      <w:r w:rsidR="00FC63FD" w:rsidRPr="005019CE">
        <w:rPr>
          <w:rFonts w:ascii="Arial" w:hAnsi="Arial" w:cs="Arial"/>
          <w:b/>
          <w:sz w:val="20"/>
          <w:szCs w:val="20"/>
        </w:rPr>
        <w:t>8</w:t>
      </w:r>
    </w:p>
    <w:p w14:paraId="41666BCC"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Poufność</w:t>
      </w:r>
    </w:p>
    <w:p w14:paraId="11424841" w14:textId="77777777"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Wszelkie informacje przekazane sobie przez Strony podczas realizacji Umowy stanowią informacje poufne i będą wykorzystywane przez Strony tylko i wyłącznie do realizacji Umowy.</w:t>
      </w:r>
    </w:p>
    <w:p w14:paraId="36DAA29B" w14:textId="5185E993"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Wykonawca nie ujawni, nie przekaże, nie wykorzysta żadnych informacji poufnych, w szczególności informacji stanowiących tajemnicę przedsiębiorstwa Zamawiającego, związanych z wykonywaniem Umowy lub uzyskanych w trakcie jej realizacji, bez uprzedniej zgody Zleceniodawcy wyrażonej w formie pisemnej pod rygorem nieważności, z zastrzeżeniem realizacji obowiązków wynikających z bezwzględnie obowiązujących przepisów prawa.</w:t>
      </w:r>
    </w:p>
    <w:p w14:paraId="7C9CE899" w14:textId="77777777"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Wykonawca oraz jego personel zachowają w poufności informacje związane z realizacją Przedmiotu Umowy przez okres jej trwania oraz po jej zakończeniu. Obowiązek ten jest </w:t>
      </w:r>
      <w:r w:rsidRPr="005019CE">
        <w:rPr>
          <w:rFonts w:ascii="Arial" w:hAnsi="Arial" w:cs="Arial"/>
          <w:sz w:val="20"/>
          <w:szCs w:val="20"/>
        </w:rPr>
        <w:lastRenderedPageBreak/>
        <w:t xml:space="preserve">nieograniczony w czasie. Ponadto Wykonawca i jego pracownicy nie będą wykorzystywać do innych celów niż wykonanie przedmiotu umowy żadnych informacji oraz dokumentacji przekazanych w trakcie i w celu wykonania Umowy. </w:t>
      </w:r>
    </w:p>
    <w:p w14:paraId="2A94430C" w14:textId="77777777"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Wykonawca zobowiązuje się do podjęcia wszelkich niezbędnych działań w celu zachowania w tajemnicy otrzymywanych informacji poufnych w ramach swojej wewnętrznej organizacji, stosując co najmniej takie same zabezpieczenia jak przy zachowaniu poufności własnych informacji.</w:t>
      </w:r>
    </w:p>
    <w:p w14:paraId="14DCFACE" w14:textId="06DC792C" w:rsidR="00D15142" w:rsidRPr="005019CE" w:rsidRDefault="00D15142" w:rsidP="00CD370B">
      <w:pPr>
        <w:pStyle w:val="Akapitzlist"/>
        <w:widowControl w:val="0"/>
        <w:numPr>
          <w:ilvl w:val="0"/>
          <w:numId w:val="20"/>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Następujące dokumenty i informacje nie stanowią informacji poufnych oraz nie podlegają ochronie wynikającej z Umowy - dokumenty oraz informacje, które zostały lub zostaną podane do publicznej wiadomości w sposób inny, niż na skutek naruszenia postanowień Umowy.</w:t>
      </w:r>
    </w:p>
    <w:p w14:paraId="7C8E6356" w14:textId="77777777" w:rsidR="00D15142" w:rsidRPr="005019CE" w:rsidRDefault="00D15142" w:rsidP="00C44A76">
      <w:pPr>
        <w:widowControl w:val="0"/>
        <w:suppressAutoHyphens/>
        <w:spacing w:after="0" w:line="276" w:lineRule="auto"/>
        <w:contextualSpacing/>
        <w:jc w:val="both"/>
        <w:rPr>
          <w:rFonts w:ascii="Arial" w:hAnsi="Arial" w:cs="Arial"/>
          <w:sz w:val="20"/>
          <w:szCs w:val="20"/>
        </w:rPr>
      </w:pPr>
    </w:p>
    <w:p w14:paraId="117269EC" w14:textId="77777777" w:rsidR="0009357B" w:rsidRPr="005019CE" w:rsidRDefault="0009357B" w:rsidP="00C44A76">
      <w:pPr>
        <w:spacing w:after="0" w:line="276" w:lineRule="auto"/>
        <w:contextualSpacing/>
        <w:jc w:val="center"/>
        <w:rPr>
          <w:rFonts w:ascii="Arial" w:hAnsi="Arial" w:cs="Arial"/>
          <w:b/>
          <w:bCs/>
          <w:sz w:val="20"/>
          <w:szCs w:val="20"/>
        </w:rPr>
      </w:pPr>
      <w:bookmarkStart w:id="14" w:name="_Hlk159229927"/>
    </w:p>
    <w:p w14:paraId="5C5916D2" w14:textId="1A999F3D" w:rsidR="00D15142" w:rsidRPr="005019CE" w:rsidRDefault="00D15142" w:rsidP="00C44A76">
      <w:pPr>
        <w:spacing w:after="0" w:line="276" w:lineRule="auto"/>
        <w:contextualSpacing/>
        <w:jc w:val="center"/>
        <w:rPr>
          <w:rFonts w:ascii="Arial" w:hAnsi="Arial" w:cs="Arial"/>
          <w:b/>
          <w:bCs/>
          <w:sz w:val="20"/>
          <w:szCs w:val="20"/>
        </w:rPr>
      </w:pPr>
      <w:r w:rsidRPr="005019CE">
        <w:rPr>
          <w:rFonts w:ascii="Arial" w:hAnsi="Arial" w:cs="Arial"/>
          <w:b/>
          <w:bCs/>
          <w:sz w:val="20"/>
          <w:szCs w:val="20"/>
        </w:rPr>
        <w:t>§ 1</w:t>
      </w:r>
      <w:r w:rsidR="00FC63FD" w:rsidRPr="005019CE">
        <w:rPr>
          <w:rFonts w:ascii="Arial" w:hAnsi="Arial" w:cs="Arial"/>
          <w:b/>
          <w:bCs/>
          <w:sz w:val="20"/>
          <w:szCs w:val="20"/>
        </w:rPr>
        <w:t>9</w:t>
      </w:r>
    </w:p>
    <w:p w14:paraId="60CD5B84" w14:textId="77777777" w:rsidR="00D15142" w:rsidRPr="005019CE" w:rsidRDefault="00D15142" w:rsidP="00C44A76">
      <w:pPr>
        <w:spacing w:after="0" w:line="276" w:lineRule="auto"/>
        <w:contextualSpacing/>
        <w:jc w:val="center"/>
        <w:rPr>
          <w:rFonts w:ascii="Arial" w:hAnsi="Arial" w:cs="Arial"/>
          <w:b/>
          <w:bCs/>
          <w:sz w:val="20"/>
          <w:szCs w:val="20"/>
        </w:rPr>
      </w:pPr>
      <w:r w:rsidRPr="005019CE">
        <w:rPr>
          <w:rFonts w:ascii="Arial" w:hAnsi="Arial" w:cs="Arial"/>
          <w:b/>
          <w:bCs/>
          <w:sz w:val="20"/>
          <w:szCs w:val="20"/>
        </w:rPr>
        <w:t>Dane osobowe</w:t>
      </w:r>
    </w:p>
    <w:bookmarkEnd w:id="14"/>
    <w:p w14:paraId="329C929E" w14:textId="4F10A9C6" w:rsidR="00F7330C" w:rsidRPr="005019CE" w:rsidRDefault="00F7330C" w:rsidP="00F7330C">
      <w:pPr>
        <w:spacing w:line="276" w:lineRule="auto"/>
        <w:ind w:left="360"/>
        <w:contextualSpacing/>
        <w:jc w:val="both"/>
        <w:rPr>
          <w:rFonts w:ascii="Arial" w:hAnsi="Arial" w:cs="Arial"/>
          <w:sz w:val="20"/>
          <w:szCs w:val="20"/>
          <w:lang w:eastAsia="zh-CN"/>
        </w:rPr>
      </w:pPr>
      <w:r w:rsidRPr="005019CE">
        <w:rPr>
          <w:rFonts w:ascii="Arial" w:hAnsi="Arial" w:cs="Arial"/>
          <w:sz w:val="20"/>
          <w:szCs w:val="20"/>
          <w:lang w:eastAsia="zh-CN"/>
        </w:rPr>
        <w:t xml:space="preserve">„Strony zobowiązują się do przestrzegania wymagań Rozporządzenia Parlamentu Europejskiego i Rady (UE) 2016/679 z dnia 27 kwietnia 2016 r. w sprawie ochrony osób fizycznych w związku z przetwarzaniem danych osobowych i w sprawie swobodnego przepływu takich danych oraz uchylenia dyrektywy 95/46/WE (zwane </w:t>
      </w:r>
      <w:r w:rsidRPr="005019CE">
        <w:rPr>
          <w:rFonts w:ascii="Arial" w:hAnsi="Arial" w:cs="Arial"/>
          <w:b/>
          <w:bCs/>
          <w:sz w:val="20"/>
          <w:szCs w:val="20"/>
          <w:lang w:eastAsia="zh-CN"/>
        </w:rPr>
        <w:t>„RODO”</w:t>
      </w:r>
      <w:r w:rsidRPr="005019CE">
        <w:rPr>
          <w:rFonts w:ascii="Arial" w:hAnsi="Arial" w:cs="Arial"/>
          <w:sz w:val="20"/>
          <w:szCs w:val="20"/>
          <w:lang w:eastAsia="zh-CN"/>
        </w:rPr>
        <w:t xml:space="preserve">, </w:t>
      </w:r>
      <w:r w:rsidRPr="005019CE">
        <w:rPr>
          <w:rFonts w:ascii="Arial" w:hAnsi="Arial" w:cs="Arial"/>
          <w:b/>
          <w:bCs/>
          <w:sz w:val="20"/>
          <w:szCs w:val="20"/>
          <w:lang w:eastAsia="zh-CN"/>
        </w:rPr>
        <w:t>„GDPR”</w:t>
      </w:r>
      <w:r w:rsidRPr="005019CE">
        <w:rPr>
          <w:rFonts w:ascii="Arial" w:hAnsi="Arial" w:cs="Arial"/>
          <w:sz w:val="20"/>
          <w:szCs w:val="20"/>
          <w:lang w:eastAsia="zh-CN"/>
        </w:rPr>
        <w:t xml:space="preserve"> lub </w:t>
      </w:r>
      <w:r w:rsidRPr="005019CE">
        <w:rPr>
          <w:rFonts w:ascii="Arial" w:hAnsi="Arial" w:cs="Arial"/>
          <w:b/>
          <w:bCs/>
          <w:sz w:val="20"/>
          <w:szCs w:val="20"/>
          <w:lang w:eastAsia="zh-CN"/>
        </w:rPr>
        <w:t>„Ogólne Rozporządzenie o Ochronie Danych”</w:t>
      </w:r>
      <w:r w:rsidRPr="005019CE">
        <w:rPr>
          <w:rFonts w:ascii="Arial" w:hAnsi="Arial" w:cs="Arial"/>
          <w:sz w:val="20"/>
          <w:szCs w:val="20"/>
          <w:lang w:eastAsia="zh-CN"/>
        </w:rPr>
        <w:t xml:space="preserve">), a także Ustawy z dnia 10 maja 2018 r. o ochronie danych osobowych (Dz.U 2018. poz. 1000), a tym samym zobowiązują się do zapoznania się z Obowiązkiem informacyjnym  oraz przekazania go osobom, które łączy niniejsza umowa, w tym dla Reprezentantów i Osób kontaktowych podmiotów będących stroną Umowy. Spełnienie Obowiązku Informacyjnego następuje zgodnie z art. 13 RODO - w przypadku zbierania danych od osoby, której dane dotyczą oraz art. 14 RODO - w przypadku pozyskiwania danych osobowych w sposób inny niż od osoby, której dane dotyczą. Powyżej wymieniony Obowiązek informacyjny stanowi załącznik nr </w:t>
      </w:r>
      <w:r w:rsidR="00BC30B6" w:rsidRPr="005019CE">
        <w:rPr>
          <w:rFonts w:ascii="Arial" w:hAnsi="Arial" w:cs="Arial"/>
          <w:sz w:val="20"/>
          <w:szCs w:val="20"/>
          <w:lang w:eastAsia="zh-CN"/>
        </w:rPr>
        <w:t>4</w:t>
      </w:r>
      <w:r w:rsidRPr="005019CE">
        <w:rPr>
          <w:rFonts w:ascii="Arial" w:hAnsi="Arial" w:cs="Arial"/>
          <w:sz w:val="20"/>
          <w:szCs w:val="20"/>
          <w:lang w:eastAsia="zh-CN"/>
        </w:rPr>
        <w:t xml:space="preserve"> do niniejszej Umowy.</w:t>
      </w:r>
    </w:p>
    <w:p w14:paraId="079E750E" w14:textId="7F099589"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 xml:space="preserve">§ </w:t>
      </w:r>
      <w:r w:rsidR="00FC63FD" w:rsidRPr="005019CE">
        <w:rPr>
          <w:rFonts w:ascii="Arial" w:hAnsi="Arial" w:cs="Arial"/>
          <w:b/>
          <w:sz w:val="20"/>
          <w:szCs w:val="20"/>
        </w:rPr>
        <w:t>20</w:t>
      </w:r>
    </w:p>
    <w:p w14:paraId="64FD544E" w14:textId="77777777" w:rsidR="00D15142" w:rsidRPr="005019CE" w:rsidRDefault="00D15142" w:rsidP="00C44A76">
      <w:pPr>
        <w:widowControl w:val="0"/>
        <w:suppressAutoHyphens/>
        <w:spacing w:after="0" w:line="276" w:lineRule="auto"/>
        <w:contextualSpacing/>
        <w:jc w:val="center"/>
        <w:rPr>
          <w:rFonts w:ascii="Arial" w:hAnsi="Arial" w:cs="Arial"/>
          <w:b/>
          <w:sz w:val="20"/>
          <w:szCs w:val="20"/>
        </w:rPr>
      </w:pPr>
      <w:r w:rsidRPr="005019CE">
        <w:rPr>
          <w:rFonts w:ascii="Arial" w:hAnsi="Arial" w:cs="Arial"/>
          <w:b/>
          <w:sz w:val="20"/>
          <w:szCs w:val="20"/>
        </w:rPr>
        <w:t>Postanowienia końcowe</w:t>
      </w:r>
    </w:p>
    <w:p w14:paraId="65981358"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Wszelkie zmiany i uzupełnienia w treści umowy wymagają pod rygorem nieważności formy pisemnej w postaci aneksu do umowy podpisanego przez obie Strony.</w:t>
      </w:r>
    </w:p>
    <w:p w14:paraId="162AFD19"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Nie stanowi zmiany Umowy:</w:t>
      </w:r>
    </w:p>
    <w:p w14:paraId="0A3C71AA"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adresów Wykonawcy i Zamawiającego,</w:t>
      </w:r>
    </w:p>
    <w:p w14:paraId="4BE14878"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adresów do korespondencji, o których mowa w ust. 4 poniżej,</w:t>
      </w:r>
    </w:p>
    <w:p w14:paraId="1CA608E6" w14:textId="2B690312"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 xml:space="preserve">zmiana </w:t>
      </w:r>
      <w:r w:rsidR="00AD28E7" w:rsidRPr="005019CE">
        <w:rPr>
          <w:rFonts w:ascii="Arial" w:hAnsi="Arial" w:cs="Arial"/>
          <w:sz w:val="20"/>
          <w:szCs w:val="20"/>
        </w:rPr>
        <w:t xml:space="preserve">osób wskazanych w wykazie stanowiącym załącznik n 6 do Umowy, z zastrzeżeniem, że Wykonawca ma obowiązek </w:t>
      </w:r>
      <w:r w:rsidR="00782D31" w:rsidRPr="005019CE">
        <w:rPr>
          <w:rFonts w:ascii="Arial" w:hAnsi="Arial" w:cs="Arial"/>
          <w:sz w:val="20"/>
          <w:szCs w:val="20"/>
        </w:rPr>
        <w:t>wykazać że każda z osób posiada uprawnienia, kwalifikacje i doświadczenie wymagane przez Zamawiającego. Zamawiający musi zaakceptować taką zmianę.</w:t>
      </w:r>
    </w:p>
    <w:p w14:paraId="28B02936"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osób odpowiedzialnych za realizacji Umowy wskazanych w ust. 8-9 poniżej,</w:t>
      </w:r>
    </w:p>
    <w:p w14:paraId="0929C54D"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utrata mocy lub zmiana aktów prawnych wskazanych w treści Umowy. W każdym takim przypadku Wykonawca ma obowiązek stosowania się do obowiązujących w danym czasie aktów prawa,</w:t>
      </w:r>
    </w:p>
    <w:p w14:paraId="2282D5CB" w14:textId="77777777" w:rsidR="00D15142" w:rsidRPr="005019CE" w:rsidRDefault="00D15142" w:rsidP="00CD370B">
      <w:pPr>
        <w:pStyle w:val="Akapitzlist"/>
        <w:widowControl w:val="0"/>
        <w:numPr>
          <w:ilvl w:val="0"/>
          <w:numId w:val="23"/>
        </w:numPr>
        <w:suppressAutoHyphens/>
        <w:spacing w:after="0" w:line="276" w:lineRule="auto"/>
        <w:ind w:left="709" w:hanging="283"/>
        <w:jc w:val="both"/>
        <w:rPr>
          <w:rFonts w:ascii="Arial" w:hAnsi="Arial" w:cs="Arial"/>
          <w:sz w:val="20"/>
          <w:szCs w:val="20"/>
        </w:rPr>
      </w:pPr>
      <w:r w:rsidRPr="005019CE">
        <w:rPr>
          <w:rFonts w:ascii="Arial" w:hAnsi="Arial" w:cs="Arial"/>
          <w:sz w:val="20"/>
          <w:szCs w:val="20"/>
        </w:rPr>
        <w:t>zmiana osoby Koordynatora.</w:t>
      </w:r>
    </w:p>
    <w:p w14:paraId="105096C7" w14:textId="419E4680"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Zmiany wskazane w ust. 2 </w:t>
      </w:r>
      <w:r w:rsidR="0009357B" w:rsidRPr="005019CE">
        <w:rPr>
          <w:rFonts w:ascii="Arial" w:hAnsi="Arial" w:cs="Arial"/>
          <w:sz w:val="20"/>
          <w:szCs w:val="20"/>
        </w:rPr>
        <w:t>pkt 3) – 6) powyżej</w:t>
      </w:r>
      <w:r w:rsidRPr="005019CE">
        <w:rPr>
          <w:rFonts w:ascii="Arial" w:hAnsi="Arial" w:cs="Arial"/>
          <w:sz w:val="20"/>
          <w:szCs w:val="20"/>
        </w:rPr>
        <w:t xml:space="preserve"> dokonywane są w drodze </w:t>
      </w:r>
      <w:r w:rsidR="0009357B" w:rsidRPr="005019CE">
        <w:rPr>
          <w:rFonts w:ascii="Arial" w:hAnsi="Arial" w:cs="Arial"/>
          <w:sz w:val="20"/>
          <w:szCs w:val="20"/>
        </w:rPr>
        <w:t>powiadomienia</w:t>
      </w:r>
      <w:r w:rsidRPr="005019CE">
        <w:rPr>
          <w:rFonts w:ascii="Arial" w:hAnsi="Arial" w:cs="Arial"/>
          <w:sz w:val="20"/>
          <w:szCs w:val="20"/>
        </w:rPr>
        <w:t xml:space="preserve"> danej Strony </w:t>
      </w:r>
      <w:r w:rsidR="0009357B" w:rsidRPr="005019CE">
        <w:rPr>
          <w:rFonts w:ascii="Arial" w:hAnsi="Arial" w:cs="Arial"/>
          <w:sz w:val="20"/>
          <w:szCs w:val="20"/>
        </w:rPr>
        <w:t xml:space="preserve">za pośrednictwem wiadomości e – mail </w:t>
      </w:r>
      <w:r w:rsidRPr="005019CE">
        <w:rPr>
          <w:rFonts w:ascii="Arial" w:hAnsi="Arial" w:cs="Arial"/>
          <w:sz w:val="20"/>
          <w:szCs w:val="20"/>
        </w:rPr>
        <w:t xml:space="preserve">i wywołują skutek od dnia </w:t>
      </w:r>
      <w:r w:rsidR="0009357B" w:rsidRPr="005019CE">
        <w:rPr>
          <w:rFonts w:ascii="Arial" w:hAnsi="Arial" w:cs="Arial"/>
          <w:sz w:val="20"/>
          <w:szCs w:val="20"/>
        </w:rPr>
        <w:t>potwierdzenia otrzymania go przez drugą Stronę</w:t>
      </w:r>
      <w:r w:rsidRPr="005019CE">
        <w:rPr>
          <w:rFonts w:ascii="Arial" w:hAnsi="Arial" w:cs="Arial"/>
          <w:sz w:val="20"/>
          <w:szCs w:val="20"/>
        </w:rPr>
        <w:t>.</w:t>
      </w:r>
    </w:p>
    <w:p w14:paraId="7EB51573" w14:textId="747C4CA0"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Korespondencja kierowana do Zamawiającego w tym faktury oraz kopia polisy ubezpieczeniowej, powinna być dostarczana na adres:</w:t>
      </w:r>
    </w:p>
    <w:p w14:paraId="0404CFB9"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Centrum Nauki Kopernik</w:t>
      </w:r>
    </w:p>
    <w:p w14:paraId="47A191E5"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Dział Obsługi Gospodarczej i Technicznej</w:t>
      </w:r>
    </w:p>
    <w:p w14:paraId="1C66E60B"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ul. Wybrzeże Kościuszkowskie 20</w:t>
      </w:r>
    </w:p>
    <w:p w14:paraId="32940465" w14:textId="77777777"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(00-390) Warszawa</w:t>
      </w:r>
    </w:p>
    <w:p w14:paraId="73796CB5" w14:textId="6D9BA5E2"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Korespondencja kierowana do Wykonawcy powinna być </w:t>
      </w:r>
      <w:r w:rsidR="0009357B" w:rsidRPr="005019CE">
        <w:rPr>
          <w:rFonts w:ascii="Arial" w:hAnsi="Arial" w:cs="Arial"/>
          <w:sz w:val="20"/>
          <w:szCs w:val="20"/>
        </w:rPr>
        <w:t>p</w:t>
      </w:r>
      <w:r w:rsidRPr="005019CE">
        <w:rPr>
          <w:rFonts w:ascii="Arial" w:hAnsi="Arial" w:cs="Arial"/>
          <w:sz w:val="20"/>
          <w:szCs w:val="20"/>
        </w:rPr>
        <w:t>rzekazywana na adres: ________.</w:t>
      </w:r>
    </w:p>
    <w:p w14:paraId="144C49AD" w14:textId="6FAE263A"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Strony zobowiązują się do niezwłocznego wzajemnego pisemnego powiadamiania o każdej zmianie ich siedziby lub adresu dla doręczeń korespondencji. W przypadku naruszenia </w:t>
      </w:r>
      <w:r w:rsidRPr="005019CE">
        <w:rPr>
          <w:rFonts w:ascii="Arial" w:hAnsi="Arial" w:cs="Arial"/>
          <w:sz w:val="20"/>
          <w:szCs w:val="20"/>
        </w:rPr>
        <w:lastRenderedPageBreak/>
        <w:t xml:space="preserve">powyższego obowiązku pismo skierowane listem poleconym na ostatni podany adres będzie uznane za doręczone skutecznie z dniem jego zwrotu przez pocztę </w:t>
      </w:r>
      <w:r w:rsidR="00B40336" w:rsidRPr="005019CE">
        <w:rPr>
          <w:rFonts w:ascii="Arial" w:hAnsi="Arial" w:cs="Arial"/>
          <w:sz w:val="20"/>
          <w:szCs w:val="20"/>
        </w:rPr>
        <w:br/>
      </w:r>
      <w:r w:rsidRPr="005019CE">
        <w:rPr>
          <w:rFonts w:ascii="Arial" w:hAnsi="Arial" w:cs="Arial"/>
          <w:sz w:val="20"/>
          <w:szCs w:val="20"/>
        </w:rPr>
        <w:t>po dwukrotnym awizowaniu.</w:t>
      </w:r>
    </w:p>
    <w:p w14:paraId="4DB3374E"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Style w:val="Hipercze"/>
          <w:rFonts w:ascii="Arial" w:hAnsi="Arial" w:cs="Arial"/>
          <w:color w:val="auto"/>
          <w:sz w:val="20"/>
          <w:szCs w:val="20"/>
          <w:u w:val="none"/>
        </w:rPr>
        <w:t>Kierownikiem Robót jest _________, adres e-mail: ______, tel. _______.</w:t>
      </w:r>
    </w:p>
    <w:p w14:paraId="6F5D93C9"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Style w:val="Hipercze"/>
          <w:rFonts w:ascii="Arial" w:hAnsi="Arial" w:cs="Arial"/>
          <w:color w:val="auto"/>
          <w:sz w:val="20"/>
          <w:szCs w:val="20"/>
          <w:u w:val="none"/>
        </w:rPr>
      </w:pPr>
      <w:r w:rsidRPr="005019CE">
        <w:rPr>
          <w:rFonts w:ascii="Arial" w:hAnsi="Arial" w:cs="Arial"/>
          <w:sz w:val="20"/>
          <w:szCs w:val="20"/>
        </w:rPr>
        <w:t xml:space="preserve">Osobą odpowiedzialną za realizację Umowy ze strony Zamawiającego, będącą również Koordynatorem jest _____, adres e-mail: </w:t>
      </w:r>
      <w:hyperlink r:id="rId12" w:history="1">
        <w:r w:rsidRPr="005019CE">
          <w:rPr>
            <w:rStyle w:val="Hipercze"/>
            <w:rFonts w:ascii="Arial" w:hAnsi="Arial" w:cs="Arial"/>
            <w:color w:val="auto"/>
            <w:sz w:val="20"/>
            <w:szCs w:val="20"/>
            <w:u w:val="none"/>
          </w:rPr>
          <w:t>______@kopernik.org.pl</w:t>
        </w:r>
      </w:hyperlink>
      <w:r w:rsidRPr="005019CE">
        <w:rPr>
          <w:rStyle w:val="Hipercze"/>
          <w:rFonts w:ascii="Arial" w:hAnsi="Arial" w:cs="Arial"/>
          <w:color w:val="auto"/>
          <w:sz w:val="20"/>
          <w:szCs w:val="20"/>
          <w:u w:val="none"/>
        </w:rPr>
        <w:t>, tel. _________.</w:t>
      </w:r>
    </w:p>
    <w:p w14:paraId="73FB67CC"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 xml:space="preserve">Osobą odpowiedzialną za realizację Umowy ze strony Wykonawcy jest </w:t>
      </w:r>
      <w:r w:rsidRPr="005019CE">
        <w:rPr>
          <w:rFonts w:ascii="Arial" w:hAnsi="Arial" w:cs="Arial"/>
          <w:b/>
          <w:bCs/>
          <w:sz w:val="20"/>
          <w:szCs w:val="20"/>
        </w:rPr>
        <w:t>______</w:t>
      </w:r>
      <w:r w:rsidRPr="005019CE">
        <w:rPr>
          <w:rFonts w:ascii="Arial" w:hAnsi="Arial" w:cs="Arial"/>
          <w:sz w:val="20"/>
          <w:szCs w:val="20"/>
        </w:rPr>
        <w:t>, adres e-mail: ______, tel. _______.</w:t>
      </w:r>
    </w:p>
    <w:p w14:paraId="0EC9FEF7" w14:textId="391F9195"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Przez dni robocze należy rozumieć dni od poniedziałku do piątku, z wyjątkiem dni ustawowo wolnych</w:t>
      </w:r>
      <w:r w:rsidR="002578F4" w:rsidRPr="005019CE">
        <w:rPr>
          <w:rFonts w:ascii="Arial" w:hAnsi="Arial" w:cs="Arial"/>
          <w:sz w:val="20"/>
          <w:szCs w:val="20"/>
        </w:rPr>
        <w:t xml:space="preserve"> </w:t>
      </w:r>
      <w:r w:rsidRPr="005019CE">
        <w:rPr>
          <w:rFonts w:ascii="Arial" w:hAnsi="Arial" w:cs="Arial"/>
          <w:sz w:val="20"/>
          <w:szCs w:val="20"/>
        </w:rPr>
        <w:t>od</w:t>
      </w:r>
      <w:r w:rsidR="002578F4" w:rsidRPr="005019CE">
        <w:rPr>
          <w:rFonts w:ascii="Arial" w:hAnsi="Arial" w:cs="Arial"/>
          <w:sz w:val="20"/>
          <w:szCs w:val="20"/>
        </w:rPr>
        <w:t xml:space="preserve"> </w:t>
      </w:r>
      <w:r w:rsidRPr="005019CE">
        <w:rPr>
          <w:rFonts w:ascii="Arial" w:hAnsi="Arial" w:cs="Arial"/>
          <w:sz w:val="20"/>
          <w:szCs w:val="20"/>
        </w:rPr>
        <w:t xml:space="preserve">pracy w Polsce.  </w:t>
      </w:r>
    </w:p>
    <w:p w14:paraId="7646F4F6"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Wszelkie spory wynikłe w trakcie realizacji Umowy będą rozstrzygane przez sąd właściwy dla siedziby Zamawiającego.</w:t>
      </w:r>
    </w:p>
    <w:p w14:paraId="1B307A27"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Prawa i obowiązki wynikające z niniejszej Umowy nie mogą być przenoszone na osoby trzecie, bez pisemnej zgody obu Stron.</w:t>
      </w:r>
    </w:p>
    <w:p w14:paraId="2DCAFC84"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W sprawach nieuregulowanych Umową zastosowanie mają przepisy powszechnie obowiązującego prawa polskiego, a w szczególności przepisy ustawy: Prawo zamówień publicznych, Kodeks cywilny, Prawo budowlane.</w:t>
      </w:r>
    </w:p>
    <w:p w14:paraId="5F461F54"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Umowa została sporządzona w dwóch jednobrzmiących egzemplarzach, po jednym dla każdej ze Stron.</w:t>
      </w:r>
    </w:p>
    <w:p w14:paraId="202CCF61" w14:textId="77777777" w:rsidR="00D15142" w:rsidRPr="005019CE" w:rsidRDefault="00D15142" w:rsidP="00CD370B">
      <w:pPr>
        <w:pStyle w:val="Akapitzlist"/>
        <w:widowControl w:val="0"/>
        <w:numPr>
          <w:ilvl w:val="0"/>
          <w:numId w:val="22"/>
        </w:numPr>
        <w:suppressAutoHyphens/>
        <w:spacing w:after="0" w:line="276" w:lineRule="auto"/>
        <w:ind w:left="426" w:hanging="426"/>
        <w:jc w:val="both"/>
        <w:rPr>
          <w:rFonts w:ascii="Arial" w:hAnsi="Arial" w:cs="Arial"/>
          <w:sz w:val="20"/>
          <w:szCs w:val="20"/>
        </w:rPr>
      </w:pPr>
      <w:r w:rsidRPr="005019CE">
        <w:rPr>
          <w:rFonts w:ascii="Arial" w:hAnsi="Arial" w:cs="Arial"/>
          <w:sz w:val="20"/>
          <w:szCs w:val="20"/>
        </w:rPr>
        <w:t>Integralną część Umowy stanowią jej załączniki:</w:t>
      </w:r>
    </w:p>
    <w:p w14:paraId="721C8B5C" w14:textId="18312865"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Załącznik nr 1</w:t>
      </w:r>
      <w:r w:rsidRPr="005019CE">
        <w:rPr>
          <w:rFonts w:ascii="Arial" w:hAnsi="Arial" w:cs="Arial"/>
          <w:sz w:val="20"/>
          <w:szCs w:val="20"/>
        </w:rPr>
        <w:tab/>
      </w:r>
      <w:r w:rsidR="008A6392" w:rsidRPr="005019CE">
        <w:rPr>
          <w:rFonts w:ascii="Arial" w:hAnsi="Arial" w:cs="Arial"/>
          <w:sz w:val="20"/>
          <w:szCs w:val="20"/>
        </w:rPr>
        <w:t>O</w:t>
      </w:r>
      <w:r w:rsidRPr="005019CE">
        <w:rPr>
          <w:rFonts w:ascii="Arial" w:hAnsi="Arial" w:cs="Arial"/>
          <w:sz w:val="20"/>
          <w:szCs w:val="20"/>
        </w:rPr>
        <w:t>pis przedmiotu zamówienia</w:t>
      </w:r>
      <w:r w:rsidR="008A6392" w:rsidRPr="005019CE">
        <w:rPr>
          <w:rFonts w:ascii="Arial" w:hAnsi="Arial" w:cs="Arial"/>
          <w:sz w:val="20"/>
          <w:szCs w:val="20"/>
        </w:rPr>
        <w:t>,</w:t>
      </w:r>
    </w:p>
    <w:p w14:paraId="4CAA0049" w14:textId="4AC8D44E"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 xml:space="preserve">Załącznik nr </w:t>
      </w:r>
      <w:r w:rsidR="001946CB" w:rsidRPr="005019CE">
        <w:rPr>
          <w:rFonts w:ascii="Arial" w:hAnsi="Arial" w:cs="Arial"/>
          <w:sz w:val="20"/>
          <w:szCs w:val="20"/>
        </w:rPr>
        <w:t>2</w:t>
      </w:r>
      <w:r w:rsidRPr="005019CE">
        <w:rPr>
          <w:rFonts w:ascii="Arial" w:hAnsi="Arial" w:cs="Arial"/>
          <w:sz w:val="20"/>
          <w:szCs w:val="20"/>
        </w:rPr>
        <w:tab/>
      </w:r>
      <w:r w:rsidR="007F1A49" w:rsidRPr="005019CE">
        <w:rPr>
          <w:rFonts w:ascii="Arial" w:hAnsi="Arial" w:cs="Arial"/>
          <w:sz w:val="20"/>
          <w:szCs w:val="20"/>
        </w:rPr>
        <w:t>Oferta</w:t>
      </w:r>
      <w:r w:rsidRPr="005019CE">
        <w:rPr>
          <w:rFonts w:ascii="Arial" w:hAnsi="Arial" w:cs="Arial"/>
          <w:sz w:val="20"/>
          <w:szCs w:val="20"/>
        </w:rPr>
        <w:t xml:space="preserve"> Wykonawcy,</w:t>
      </w:r>
    </w:p>
    <w:p w14:paraId="30D9DCDE" w14:textId="30121075"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 xml:space="preserve">Załącznik nr </w:t>
      </w:r>
      <w:r w:rsidR="001946CB" w:rsidRPr="005019CE">
        <w:rPr>
          <w:rFonts w:ascii="Arial" w:hAnsi="Arial" w:cs="Arial"/>
          <w:sz w:val="20"/>
          <w:szCs w:val="20"/>
        </w:rPr>
        <w:t>3</w:t>
      </w:r>
      <w:r w:rsidRPr="005019CE">
        <w:rPr>
          <w:rFonts w:ascii="Arial" w:hAnsi="Arial" w:cs="Arial"/>
          <w:sz w:val="20"/>
          <w:szCs w:val="20"/>
        </w:rPr>
        <w:t xml:space="preserve">   </w:t>
      </w:r>
      <w:r w:rsidR="0024653C" w:rsidRPr="005019CE">
        <w:rPr>
          <w:rFonts w:ascii="Arial" w:hAnsi="Arial" w:cs="Arial"/>
          <w:sz w:val="20"/>
          <w:szCs w:val="20"/>
        </w:rPr>
        <w:tab/>
      </w:r>
      <w:r w:rsidRPr="005019CE">
        <w:rPr>
          <w:rFonts w:ascii="Arial" w:hAnsi="Arial" w:cs="Arial"/>
          <w:sz w:val="20"/>
          <w:szCs w:val="20"/>
        </w:rPr>
        <w:t>Protokół odbioru</w:t>
      </w:r>
      <w:r w:rsidR="00D77ED5" w:rsidRPr="005019CE">
        <w:rPr>
          <w:rFonts w:ascii="Arial" w:hAnsi="Arial" w:cs="Arial"/>
          <w:sz w:val="20"/>
          <w:szCs w:val="20"/>
        </w:rPr>
        <w:t>,</w:t>
      </w:r>
    </w:p>
    <w:p w14:paraId="30FAFD27" w14:textId="07C2F2E8" w:rsidR="00D15142" w:rsidRPr="005019CE" w:rsidRDefault="00D15142"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 xml:space="preserve">Załącznik nr </w:t>
      </w:r>
      <w:r w:rsidR="001946CB" w:rsidRPr="005019CE">
        <w:rPr>
          <w:rFonts w:ascii="Arial" w:hAnsi="Arial" w:cs="Arial"/>
          <w:sz w:val="20"/>
          <w:szCs w:val="20"/>
        </w:rPr>
        <w:t>4</w:t>
      </w:r>
      <w:r w:rsidR="0024653C" w:rsidRPr="005019CE">
        <w:rPr>
          <w:rFonts w:ascii="Arial" w:hAnsi="Arial" w:cs="Arial"/>
          <w:sz w:val="20"/>
          <w:szCs w:val="20"/>
        </w:rPr>
        <w:tab/>
      </w:r>
      <w:r w:rsidR="00EA0E70" w:rsidRPr="005019CE">
        <w:rPr>
          <w:rFonts w:ascii="Arial" w:hAnsi="Arial" w:cs="Arial"/>
          <w:sz w:val="20"/>
          <w:szCs w:val="20"/>
        </w:rPr>
        <w:t xml:space="preserve">Obowiązek </w:t>
      </w:r>
      <w:r w:rsidRPr="005019CE">
        <w:rPr>
          <w:rFonts w:ascii="Arial" w:hAnsi="Arial" w:cs="Arial"/>
          <w:sz w:val="20"/>
          <w:szCs w:val="20"/>
        </w:rPr>
        <w:t>informacyjny Zamawiającego</w:t>
      </w:r>
      <w:r w:rsidR="00A41D8B" w:rsidRPr="005019CE">
        <w:rPr>
          <w:rFonts w:ascii="Arial" w:hAnsi="Arial" w:cs="Arial"/>
          <w:sz w:val="20"/>
          <w:szCs w:val="20"/>
        </w:rPr>
        <w:t>,</w:t>
      </w:r>
    </w:p>
    <w:p w14:paraId="1B980C75" w14:textId="30E77073" w:rsidR="00A41D8B" w:rsidRPr="005019CE" w:rsidRDefault="00A41D8B"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Załącznik nr 5</w:t>
      </w:r>
      <w:r w:rsidRPr="005019CE">
        <w:rPr>
          <w:rFonts w:ascii="Arial" w:hAnsi="Arial" w:cs="Arial"/>
          <w:sz w:val="20"/>
          <w:szCs w:val="20"/>
        </w:rPr>
        <w:tab/>
        <w:t>Polisa OC</w:t>
      </w:r>
      <w:r w:rsidR="008A6392" w:rsidRPr="005019CE">
        <w:rPr>
          <w:rFonts w:ascii="Arial" w:hAnsi="Arial" w:cs="Arial"/>
          <w:sz w:val="20"/>
          <w:szCs w:val="20"/>
        </w:rPr>
        <w:t>,</w:t>
      </w:r>
    </w:p>
    <w:p w14:paraId="0A168B4D" w14:textId="39D1C9BD" w:rsidR="00A41D8B" w:rsidRPr="005019CE" w:rsidRDefault="00A41D8B" w:rsidP="00C44A76">
      <w:pPr>
        <w:widowControl w:val="0"/>
        <w:suppressAutoHyphens/>
        <w:spacing w:after="0" w:line="276" w:lineRule="auto"/>
        <w:ind w:firstLine="426"/>
        <w:contextualSpacing/>
        <w:jc w:val="both"/>
        <w:rPr>
          <w:rFonts w:ascii="Arial" w:hAnsi="Arial" w:cs="Arial"/>
          <w:sz w:val="20"/>
          <w:szCs w:val="20"/>
        </w:rPr>
      </w:pPr>
      <w:r w:rsidRPr="005019CE">
        <w:rPr>
          <w:rFonts w:ascii="Arial" w:hAnsi="Arial" w:cs="Arial"/>
          <w:sz w:val="20"/>
          <w:szCs w:val="20"/>
        </w:rPr>
        <w:t>Załącznik nr 6</w:t>
      </w:r>
      <w:r w:rsidRPr="005019CE">
        <w:rPr>
          <w:rFonts w:ascii="Arial" w:hAnsi="Arial" w:cs="Arial"/>
          <w:sz w:val="20"/>
          <w:szCs w:val="20"/>
        </w:rPr>
        <w:tab/>
        <w:t>wykaz osób</w:t>
      </w:r>
      <w:r w:rsidR="008A6392" w:rsidRPr="005019CE">
        <w:rPr>
          <w:rFonts w:ascii="Arial" w:hAnsi="Arial" w:cs="Arial"/>
          <w:sz w:val="20"/>
          <w:szCs w:val="20"/>
        </w:rPr>
        <w:t>.</w:t>
      </w:r>
    </w:p>
    <w:p w14:paraId="0C5BA0CA" w14:textId="77777777" w:rsidR="00413D86" w:rsidRPr="005019CE" w:rsidRDefault="00413D86" w:rsidP="00C44A76">
      <w:pPr>
        <w:spacing w:after="0" w:line="276" w:lineRule="auto"/>
        <w:jc w:val="both"/>
        <w:rPr>
          <w:rFonts w:ascii="Arial" w:hAnsi="Arial" w:cs="Arial"/>
          <w:sz w:val="20"/>
          <w:szCs w:val="20"/>
        </w:rPr>
      </w:pPr>
    </w:p>
    <w:p w14:paraId="3E911777" w14:textId="77777777" w:rsidR="00413D86" w:rsidRPr="005019CE" w:rsidRDefault="00413D86" w:rsidP="00C44A76">
      <w:pPr>
        <w:spacing w:after="0" w:line="276" w:lineRule="auto"/>
        <w:jc w:val="both"/>
        <w:rPr>
          <w:rFonts w:ascii="Arial" w:hAnsi="Arial" w:cs="Arial"/>
          <w:sz w:val="20"/>
          <w:szCs w:val="20"/>
        </w:rPr>
      </w:pPr>
    </w:p>
    <w:p w14:paraId="1381FFD1" w14:textId="4484EE85" w:rsidR="00D36BAA" w:rsidRPr="005019CE" w:rsidRDefault="00C36DDA" w:rsidP="00684F70">
      <w:pPr>
        <w:spacing w:after="0" w:line="276" w:lineRule="auto"/>
        <w:ind w:firstLine="709"/>
        <w:jc w:val="both"/>
        <w:rPr>
          <w:rFonts w:ascii="Arial" w:hAnsi="Arial" w:cs="Arial"/>
          <w:sz w:val="20"/>
          <w:szCs w:val="20"/>
        </w:rPr>
      </w:pPr>
      <w:r w:rsidRPr="005019CE">
        <w:rPr>
          <w:rFonts w:ascii="Arial" w:hAnsi="Arial" w:cs="Arial"/>
          <w:sz w:val="20"/>
          <w:szCs w:val="20"/>
        </w:rPr>
        <w:t>ZAMAWIAJĄCY</w:t>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00A41D8B" w:rsidRPr="005019CE">
        <w:rPr>
          <w:rFonts w:ascii="Arial" w:hAnsi="Arial" w:cs="Arial"/>
          <w:sz w:val="20"/>
          <w:szCs w:val="20"/>
        </w:rPr>
        <w:tab/>
      </w:r>
      <w:r w:rsidRPr="005019CE">
        <w:rPr>
          <w:rFonts w:ascii="Arial" w:hAnsi="Arial" w:cs="Arial"/>
          <w:sz w:val="20"/>
          <w:szCs w:val="20"/>
        </w:rPr>
        <w:t>WYKONAWCA</w:t>
      </w:r>
    </w:p>
    <w:p w14:paraId="0FFB1446" w14:textId="77777777" w:rsidR="00D36BAA" w:rsidRPr="005019CE" w:rsidRDefault="00D36BAA" w:rsidP="00C44A76">
      <w:pPr>
        <w:spacing w:after="0" w:line="276" w:lineRule="auto"/>
        <w:jc w:val="both"/>
        <w:rPr>
          <w:rFonts w:ascii="Arial" w:hAnsi="Arial" w:cs="Arial"/>
          <w:sz w:val="20"/>
          <w:szCs w:val="20"/>
          <w:u w:val="single"/>
        </w:rPr>
      </w:pPr>
    </w:p>
    <w:p w14:paraId="37E24E21" w14:textId="77777777" w:rsidR="00D36BAA" w:rsidRPr="005019CE" w:rsidRDefault="00D36BAA" w:rsidP="00C44A76">
      <w:pPr>
        <w:spacing w:after="0" w:line="276" w:lineRule="auto"/>
        <w:jc w:val="both"/>
        <w:rPr>
          <w:rFonts w:ascii="Arial" w:hAnsi="Arial" w:cs="Arial"/>
          <w:sz w:val="20"/>
          <w:szCs w:val="20"/>
          <w:u w:val="single"/>
        </w:rPr>
      </w:pPr>
    </w:p>
    <w:p w14:paraId="3994E480" w14:textId="77777777" w:rsidR="00D36BAA" w:rsidRPr="005019CE" w:rsidRDefault="00D36BAA" w:rsidP="00C44A76">
      <w:pPr>
        <w:spacing w:after="0" w:line="276" w:lineRule="auto"/>
        <w:jc w:val="both"/>
        <w:rPr>
          <w:rFonts w:ascii="Arial" w:hAnsi="Arial" w:cs="Arial"/>
          <w:sz w:val="20"/>
          <w:szCs w:val="20"/>
          <w:u w:val="single"/>
        </w:rPr>
      </w:pPr>
    </w:p>
    <w:p w14:paraId="74E2CA61" w14:textId="77777777" w:rsidR="00D36BAA" w:rsidRPr="005019CE" w:rsidRDefault="00D36BAA" w:rsidP="00C44A76">
      <w:pPr>
        <w:spacing w:after="0" w:line="276" w:lineRule="auto"/>
        <w:jc w:val="both"/>
        <w:rPr>
          <w:rFonts w:ascii="Arial" w:hAnsi="Arial" w:cs="Arial"/>
          <w:sz w:val="20"/>
          <w:szCs w:val="20"/>
          <w:u w:val="single"/>
        </w:rPr>
      </w:pPr>
    </w:p>
    <w:p w14:paraId="7328FC81" w14:textId="77777777" w:rsidR="00D36BAA" w:rsidRPr="005019CE" w:rsidRDefault="00D36BAA" w:rsidP="00C44A76">
      <w:pPr>
        <w:spacing w:after="0" w:line="276" w:lineRule="auto"/>
        <w:jc w:val="both"/>
        <w:rPr>
          <w:rFonts w:ascii="Arial" w:hAnsi="Arial" w:cs="Arial"/>
          <w:sz w:val="20"/>
          <w:szCs w:val="20"/>
          <w:u w:val="single"/>
        </w:rPr>
      </w:pPr>
    </w:p>
    <w:p w14:paraId="73BFF9AE" w14:textId="77777777" w:rsidR="00D36BAA" w:rsidRPr="005019CE" w:rsidRDefault="00D36BAA" w:rsidP="00C44A76">
      <w:pPr>
        <w:spacing w:after="0" w:line="276" w:lineRule="auto"/>
        <w:jc w:val="both"/>
        <w:rPr>
          <w:rFonts w:ascii="Arial" w:hAnsi="Arial" w:cs="Arial"/>
          <w:sz w:val="20"/>
          <w:szCs w:val="20"/>
          <w:u w:val="single"/>
        </w:rPr>
      </w:pPr>
    </w:p>
    <w:p w14:paraId="28CFBAE9" w14:textId="77777777" w:rsidR="00D36BAA" w:rsidRPr="005019CE" w:rsidRDefault="00D36BAA" w:rsidP="00C44A76">
      <w:pPr>
        <w:spacing w:after="0" w:line="276" w:lineRule="auto"/>
        <w:jc w:val="both"/>
        <w:rPr>
          <w:rFonts w:ascii="Arial" w:hAnsi="Arial" w:cs="Arial"/>
          <w:sz w:val="20"/>
          <w:szCs w:val="20"/>
          <w:u w:val="single"/>
        </w:rPr>
      </w:pPr>
    </w:p>
    <w:p w14:paraId="3B36FBAF" w14:textId="77777777" w:rsidR="00D36BAA" w:rsidRPr="005019CE" w:rsidRDefault="00D36BAA" w:rsidP="00C44A76">
      <w:pPr>
        <w:spacing w:after="0" w:line="276" w:lineRule="auto"/>
        <w:jc w:val="both"/>
        <w:rPr>
          <w:rFonts w:ascii="Arial" w:hAnsi="Arial" w:cs="Arial"/>
          <w:sz w:val="20"/>
          <w:szCs w:val="20"/>
          <w:u w:val="single"/>
        </w:rPr>
      </w:pPr>
    </w:p>
    <w:p w14:paraId="1D8CA5D9" w14:textId="77777777" w:rsidR="00D36BAA" w:rsidRPr="005019CE" w:rsidRDefault="00D36BAA" w:rsidP="00C44A76">
      <w:pPr>
        <w:spacing w:after="0" w:line="276" w:lineRule="auto"/>
        <w:jc w:val="both"/>
        <w:rPr>
          <w:rFonts w:ascii="Arial" w:hAnsi="Arial" w:cs="Arial"/>
          <w:sz w:val="20"/>
          <w:szCs w:val="20"/>
          <w:u w:val="single"/>
        </w:rPr>
      </w:pPr>
    </w:p>
    <w:p w14:paraId="58CC0290" w14:textId="77777777" w:rsidR="00D36BAA" w:rsidRPr="005019CE" w:rsidRDefault="00D36BAA" w:rsidP="00C44A76">
      <w:pPr>
        <w:spacing w:after="0" w:line="276" w:lineRule="auto"/>
        <w:jc w:val="both"/>
        <w:rPr>
          <w:rFonts w:ascii="Arial" w:hAnsi="Arial" w:cs="Arial"/>
          <w:sz w:val="20"/>
          <w:szCs w:val="20"/>
          <w:u w:val="single"/>
        </w:rPr>
      </w:pPr>
    </w:p>
    <w:p w14:paraId="690B7542" w14:textId="77777777" w:rsidR="00D36BAA" w:rsidRPr="005019CE" w:rsidRDefault="00D36BAA" w:rsidP="00C44A76">
      <w:pPr>
        <w:spacing w:after="0" w:line="276" w:lineRule="auto"/>
        <w:jc w:val="both"/>
        <w:rPr>
          <w:rFonts w:ascii="Arial" w:hAnsi="Arial" w:cs="Arial"/>
          <w:sz w:val="20"/>
          <w:szCs w:val="20"/>
          <w:u w:val="single"/>
        </w:rPr>
      </w:pPr>
    </w:p>
    <w:p w14:paraId="0E49B92D" w14:textId="77777777" w:rsidR="00D36BAA" w:rsidRPr="005019CE" w:rsidRDefault="00D36BAA" w:rsidP="00C44A76">
      <w:pPr>
        <w:spacing w:after="0" w:line="276" w:lineRule="auto"/>
        <w:jc w:val="both"/>
        <w:rPr>
          <w:rFonts w:ascii="Arial" w:hAnsi="Arial" w:cs="Arial"/>
          <w:sz w:val="20"/>
          <w:szCs w:val="20"/>
          <w:u w:val="single"/>
        </w:rPr>
      </w:pPr>
    </w:p>
    <w:sectPr w:rsidR="00D36BAA" w:rsidRPr="005019CE" w:rsidSect="00893FD8">
      <w:type w:val="continuous"/>
      <w:pgSz w:w="11906" w:h="16838"/>
      <w:pgMar w:top="1418" w:right="1418" w:bottom="1418" w:left="1418"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FC71D" w14:textId="77777777" w:rsidR="00893FD8" w:rsidRDefault="00893FD8" w:rsidP="00767F07">
      <w:pPr>
        <w:spacing w:after="0" w:line="240" w:lineRule="auto"/>
      </w:pPr>
      <w:r>
        <w:separator/>
      </w:r>
    </w:p>
  </w:endnote>
  <w:endnote w:type="continuationSeparator" w:id="0">
    <w:p w14:paraId="376654E6" w14:textId="77777777" w:rsidR="00893FD8" w:rsidRDefault="00893FD8" w:rsidP="00767F07">
      <w:pPr>
        <w:spacing w:after="0" w:line="240" w:lineRule="auto"/>
      </w:pPr>
      <w:r>
        <w:continuationSeparator/>
      </w:r>
    </w:p>
  </w:endnote>
  <w:endnote w:type="continuationNotice" w:id="1">
    <w:p w14:paraId="387A97B1" w14:textId="77777777" w:rsidR="00893FD8" w:rsidRDefault="00893F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Segoe UI">
    <w:panose1 w:val="020B0502040204020203"/>
    <w:charset w:val="EE"/>
    <w:family w:val="swiss"/>
    <w:pitch w:val="variable"/>
    <w:sig w:usb0="E4002EFF" w:usb1="C000E47F" w:usb2="00000009" w:usb3="00000000" w:csb0="000001FF" w:csb1="00000000"/>
  </w:font>
  <w:font w:name="Helvetica Neue">
    <w:altName w:val="Arial"/>
    <w:charset w:val="00"/>
    <w:family w:val="roman"/>
    <w:pitch w:val="default"/>
  </w:font>
  <w:font w:name="Charter ITC Pro">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9390895"/>
      <w:docPartObj>
        <w:docPartGallery w:val="Page Numbers (Bottom of Page)"/>
        <w:docPartUnique/>
      </w:docPartObj>
    </w:sdtPr>
    <w:sdtEndPr>
      <w:rPr>
        <w:rFonts w:ascii="Arial" w:hAnsi="Arial" w:cs="Arial"/>
        <w:sz w:val="16"/>
      </w:rPr>
    </w:sdtEndPr>
    <w:sdtContent>
      <w:p w14:paraId="75D285C7" w14:textId="2D94BC75" w:rsidR="008B6DF9" w:rsidRPr="008B6DF9" w:rsidRDefault="008B6DF9">
        <w:pPr>
          <w:pStyle w:val="Stopka"/>
          <w:jc w:val="center"/>
          <w:rPr>
            <w:rFonts w:ascii="Arial" w:hAnsi="Arial" w:cs="Arial"/>
            <w:sz w:val="16"/>
          </w:rPr>
        </w:pPr>
        <w:r w:rsidRPr="008B6DF9">
          <w:rPr>
            <w:rFonts w:ascii="Arial" w:hAnsi="Arial" w:cs="Arial"/>
            <w:sz w:val="16"/>
          </w:rPr>
          <w:fldChar w:fldCharType="begin"/>
        </w:r>
        <w:r w:rsidRPr="008B6DF9">
          <w:rPr>
            <w:rFonts w:ascii="Arial" w:hAnsi="Arial" w:cs="Arial"/>
            <w:sz w:val="16"/>
          </w:rPr>
          <w:instrText>PAGE   \* MERGEFORMAT</w:instrText>
        </w:r>
        <w:r w:rsidRPr="008B6DF9">
          <w:rPr>
            <w:rFonts w:ascii="Arial" w:hAnsi="Arial" w:cs="Arial"/>
            <w:sz w:val="16"/>
          </w:rPr>
          <w:fldChar w:fldCharType="separate"/>
        </w:r>
        <w:r w:rsidR="00B40336">
          <w:rPr>
            <w:rFonts w:ascii="Arial" w:hAnsi="Arial" w:cs="Arial"/>
            <w:noProof/>
            <w:sz w:val="16"/>
          </w:rPr>
          <w:t>- 11 -</w:t>
        </w:r>
        <w:r w:rsidRPr="008B6DF9">
          <w:rPr>
            <w:rFonts w:ascii="Arial" w:hAnsi="Arial" w:cs="Arial"/>
            <w:sz w:val="16"/>
          </w:rPr>
          <w:fldChar w:fldCharType="end"/>
        </w:r>
      </w:p>
    </w:sdtContent>
  </w:sdt>
  <w:p w14:paraId="1DE98EDF" w14:textId="77777777" w:rsidR="008B6DF9" w:rsidRDefault="008B6D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9055795"/>
      <w:docPartObj>
        <w:docPartGallery w:val="Page Numbers (Bottom of Page)"/>
        <w:docPartUnique/>
      </w:docPartObj>
    </w:sdtPr>
    <w:sdtEndPr/>
    <w:sdtContent>
      <w:p w14:paraId="54C38FB2" w14:textId="3CD3D0DB" w:rsidR="008B6DF9" w:rsidRDefault="00333658">
        <w:pPr>
          <w:pStyle w:val="Stopka"/>
          <w:jc w:val="center"/>
        </w:pPr>
      </w:p>
    </w:sdtContent>
  </w:sdt>
  <w:p w14:paraId="38BECE08" w14:textId="77777777" w:rsidR="008B6DF9" w:rsidRDefault="008B6D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DB90A" w14:textId="77777777" w:rsidR="00893FD8" w:rsidRDefault="00893FD8" w:rsidP="00767F07">
      <w:pPr>
        <w:spacing w:after="0" w:line="240" w:lineRule="auto"/>
      </w:pPr>
      <w:r>
        <w:separator/>
      </w:r>
    </w:p>
  </w:footnote>
  <w:footnote w:type="continuationSeparator" w:id="0">
    <w:p w14:paraId="095E8342" w14:textId="77777777" w:rsidR="00893FD8" w:rsidRDefault="00893FD8" w:rsidP="00767F07">
      <w:pPr>
        <w:spacing w:after="0" w:line="240" w:lineRule="auto"/>
      </w:pPr>
      <w:r>
        <w:continuationSeparator/>
      </w:r>
    </w:p>
  </w:footnote>
  <w:footnote w:type="continuationNotice" w:id="1">
    <w:p w14:paraId="2BD6E7BF" w14:textId="77777777" w:rsidR="00893FD8" w:rsidRDefault="00893FD8">
      <w:pPr>
        <w:spacing w:after="0" w:line="240" w:lineRule="auto"/>
      </w:pPr>
    </w:p>
  </w:footnote>
  <w:footnote w:id="2">
    <w:p w14:paraId="6B29D439" w14:textId="3834CD04" w:rsidR="00C43A73" w:rsidRDefault="00C43A73">
      <w:pPr>
        <w:pStyle w:val="Tekstprzypisudolnego"/>
      </w:pPr>
      <w:r>
        <w:rPr>
          <w:rStyle w:val="Odwoanieprzypisudolnego"/>
        </w:rPr>
        <w:footnoteRef/>
      </w:r>
      <w:r>
        <w:t xml:space="preserve"> O ile znajdzie zastosowanie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E521" w14:textId="5F51F3FE" w:rsidR="00767F07" w:rsidRDefault="00DE6117" w:rsidP="00767F07">
    <w:pPr>
      <w:pStyle w:val="Nagwek"/>
      <w:jc w:val="center"/>
    </w:pPr>
    <w:r>
      <w:rPr>
        <w:noProof/>
      </w:rPr>
      <w:drawing>
        <wp:inline distT="0" distB="0" distL="0" distR="0" wp14:anchorId="660A4C16" wp14:editId="49653022">
          <wp:extent cx="6696710" cy="1102995"/>
          <wp:effectExtent l="0" t="0" r="8890" b="1905"/>
          <wp:docPr id="13"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Obraz zawierający tekst&#10;&#10;Opis wygenerowany automatyczni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696710" cy="11029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48DE"/>
    <w:multiLevelType w:val="hybridMultilevel"/>
    <w:tmpl w:val="15281A40"/>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F83885"/>
    <w:multiLevelType w:val="hybridMultilevel"/>
    <w:tmpl w:val="C2942C4C"/>
    <w:lvl w:ilvl="0" w:tplc="FCA015E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2395F"/>
    <w:multiLevelType w:val="hybridMultilevel"/>
    <w:tmpl w:val="460CAE9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53D35"/>
    <w:multiLevelType w:val="hybridMultilevel"/>
    <w:tmpl w:val="BF4A26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1AF1FB0"/>
    <w:multiLevelType w:val="hybridMultilevel"/>
    <w:tmpl w:val="ADD68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3B02E8"/>
    <w:multiLevelType w:val="hybridMultilevel"/>
    <w:tmpl w:val="59DE2E9A"/>
    <w:lvl w:ilvl="0" w:tplc="0E3C7A4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F04F55"/>
    <w:multiLevelType w:val="hybridMultilevel"/>
    <w:tmpl w:val="A7D8B6F0"/>
    <w:lvl w:ilvl="0" w:tplc="A73896F2">
      <w:start w:val="1"/>
      <w:numFmt w:val="decimal"/>
      <w:lvlText w:val="%1)"/>
      <w:lvlJc w:val="left"/>
      <w:pPr>
        <w:ind w:left="1298" w:hanging="360"/>
      </w:pPr>
      <w:rPr>
        <w:rFonts w:ascii="Arial" w:eastAsiaTheme="minorHAnsi" w:hAnsi="Arial" w:cs="Arial"/>
      </w:rPr>
    </w:lvl>
    <w:lvl w:ilvl="1" w:tplc="FFFFFFFF">
      <w:start w:val="1"/>
      <w:numFmt w:val="lowerLetter"/>
      <w:lvlText w:val="%2."/>
      <w:lvlJc w:val="left"/>
      <w:pPr>
        <w:ind w:left="2018" w:hanging="360"/>
      </w:pPr>
    </w:lvl>
    <w:lvl w:ilvl="2" w:tplc="FFFFFFFF" w:tentative="1">
      <w:start w:val="1"/>
      <w:numFmt w:val="lowerRoman"/>
      <w:lvlText w:val="%3."/>
      <w:lvlJc w:val="right"/>
      <w:pPr>
        <w:ind w:left="2738" w:hanging="180"/>
      </w:pPr>
    </w:lvl>
    <w:lvl w:ilvl="3" w:tplc="FFFFFFFF" w:tentative="1">
      <w:start w:val="1"/>
      <w:numFmt w:val="decimal"/>
      <w:lvlText w:val="%4."/>
      <w:lvlJc w:val="left"/>
      <w:pPr>
        <w:ind w:left="3458" w:hanging="360"/>
      </w:pPr>
    </w:lvl>
    <w:lvl w:ilvl="4" w:tplc="FFFFFFFF" w:tentative="1">
      <w:start w:val="1"/>
      <w:numFmt w:val="lowerLetter"/>
      <w:lvlText w:val="%5."/>
      <w:lvlJc w:val="left"/>
      <w:pPr>
        <w:ind w:left="4178" w:hanging="360"/>
      </w:pPr>
    </w:lvl>
    <w:lvl w:ilvl="5" w:tplc="FFFFFFFF" w:tentative="1">
      <w:start w:val="1"/>
      <w:numFmt w:val="lowerRoman"/>
      <w:lvlText w:val="%6."/>
      <w:lvlJc w:val="right"/>
      <w:pPr>
        <w:ind w:left="4898" w:hanging="180"/>
      </w:pPr>
    </w:lvl>
    <w:lvl w:ilvl="6" w:tplc="FFFFFFFF" w:tentative="1">
      <w:start w:val="1"/>
      <w:numFmt w:val="decimal"/>
      <w:lvlText w:val="%7."/>
      <w:lvlJc w:val="left"/>
      <w:pPr>
        <w:ind w:left="5618" w:hanging="360"/>
      </w:pPr>
    </w:lvl>
    <w:lvl w:ilvl="7" w:tplc="FFFFFFFF" w:tentative="1">
      <w:start w:val="1"/>
      <w:numFmt w:val="lowerLetter"/>
      <w:lvlText w:val="%8."/>
      <w:lvlJc w:val="left"/>
      <w:pPr>
        <w:ind w:left="6338" w:hanging="360"/>
      </w:pPr>
    </w:lvl>
    <w:lvl w:ilvl="8" w:tplc="FFFFFFFF" w:tentative="1">
      <w:start w:val="1"/>
      <w:numFmt w:val="lowerRoman"/>
      <w:lvlText w:val="%9."/>
      <w:lvlJc w:val="right"/>
      <w:pPr>
        <w:ind w:left="7058" w:hanging="180"/>
      </w:pPr>
    </w:lvl>
  </w:abstractNum>
  <w:abstractNum w:abstractNumId="7" w15:restartNumberingAfterBreak="0">
    <w:nsid w:val="1A7234E0"/>
    <w:multiLevelType w:val="hybridMultilevel"/>
    <w:tmpl w:val="44A6F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C80115"/>
    <w:multiLevelType w:val="hybridMultilevel"/>
    <w:tmpl w:val="49025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CE7D9F"/>
    <w:multiLevelType w:val="multilevel"/>
    <w:tmpl w:val="96C45122"/>
    <w:lvl w:ilvl="0">
      <w:start w:val="1"/>
      <w:numFmt w:val="decimal"/>
      <w:lvlText w:val="%1."/>
      <w:lvlJc w:val="left"/>
      <w:pPr>
        <w:ind w:left="720" w:hanging="360"/>
      </w:pPr>
      <w:rPr>
        <w:rFonts w:hint="default"/>
      </w:rPr>
    </w:lvl>
    <w:lvl w:ilvl="1">
      <w:start w:val="1"/>
      <w:numFmt w:val="decimal"/>
      <w:lvlText w:val="%2)"/>
      <w:lvlJc w:val="left"/>
      <w:pPr>
        <w:ind w:left="644" w:hanging="360"/>
      </w:pPr>
      <w:rPr>
        <w:rFonts w:hint="default"/>
        <w:color w:val="auto"/>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Arial" w:hAnsi="Arial" w:hint="default"/>
        <w:color w:val="auto"/>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FAA3795"/>
    <w:multiLevelType w:val="multilevel"/>
    <w:tmpl w:val="085C2B86"/>
    <w:lvl w:ilvl="0">
      <w:start w:val="1"/>
      <w:numFmt w:val="lowerLetter"/>
      <w:lvlText w:val="%1)"/>
      <w:lvlJc w:val="left"/>
      <w:pPr>
        <w:ind w:left="1210" w:hanging="360"/>
      </w:pPr>
    </w:lvl>
    <w:lvl w:ilvl="1">
      <w:start w:val="1"/>
      <w:numFmt w:val="bullet"/>
      <w:lvlText w:val=""/>
      <w:lvlJc w:val="left"/>
      <w:pPr>
        <w:ind w:left="1800" w:hanging="360"/>
      </w:pPr>
      <w:rPr>
        <w:rFonts w:ascii="Symbol" w:hAnsi="Symbol"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10D6FC1"/>
    <w:multiLevelType w:val="multilevel"/>
    <w:tmpl w:val="96C45122"/>
    <w:lvl w:ilvl="0">
      <w:start w:val="1"/>
      <w:numFmt w:val="decimal"/>
      <w:lvlText w:val="%1."/>
      <w:lvlJc w:val="left"/>
      <w:pPr>
        <w:ind w:left="720" w:hanging="360"/>
      </w:pPr>
      <w:rPr>
        <w:rFonts w:hint="default"/>
      </w:rPr>
    </w:lvl>
    <w:lvl w:ilvl="1">
      <w:start w:val="1"/>
      <w:numFmt w:val="decimal"/>
      <w:lvlText w:val="%2)"/>
      <w:lvlJc w:val="left"/>
      <w:pPr>
        <w:ind w:left="644" w:hanging="360"/>
      </w:pPr>
      <w:rPr>
        <w:rFonts w:hint="default"/>
        <w:color w:val="auto"/>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Arial" w:hAnsi="Arial" w:hint="default"/>
        <w:color w:val="auto"/>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2A6359F"/>
    <w:multiLevelType w:val="hybridMultilevel"/>
    <w:tmpl w:val="64905F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79A55F6"/>
    <w:multiLevelType w:val="multilevel"/>
    <w:tmpl w:val="96C45122"/>
    <w:lvl w:ilvl="0">
      <w:start w:val="1"/>
      <w:numFmt w:val="decimal"/>
      <w:lvlText w:val="%1."/>
      <w:lvlJc w:val="left"/>
      <w:pPr>
        <w:ind w:left="720" w:hanging="360"/>
      </w:pPr>
      <w:rPr>
        <w:rFonts w:hint="default"/>
      </w:rPr>
    </w:lvl>
    <w:lvl w:ilvl="1">
      <w:start w:val="1"/>
      <w:numFmt w:val="decimal"/>
      <w:lvlText w:val="%2)"/>
      <w:lvlJc w:val="left"/>
      <w:pPr>
        <w:ind w:left="644" w:hanging="360"/>
      </w:pPr>
      <w:rPr>
        <w:rFonts w:hint="default"/>
        <w:color w:val="auto"/>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Arial" w:hAnsi="Arial" w:hint="default"/>
        <w:color w:val="auto"/>
      </w:r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ACE2D33"/>
    <w:multiLevelType w:val="hybridMultilevel"/>
    <w:tmpl w:val="956E3A62"/>
    <w:lvl w:ilvl="0" w:tplc="0415000F">
      <w:start w:val="1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AF62920"/>
    <w:multiLevelType w:val="hybridMultilevel"/>
    <w:tmpl w:val="D63A1A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345F7B"/>
    <w:multiLevelType w:val="hybridMultilevel"/>
    <w:tmpl w:val="EC98247E"/>
    <w:lvl w:ilvl="0" w:tplc="04150011">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F8B7573"/>
    <w:multiLevelType w:val="hybridMultilevel"/>
    <w:tmpl w:val="4044CA98"/>
    <w:styleLink w:val="Bullets"/>
    <w:lvl w:ilvl="0" w:tplc="DCB82896">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46D6D176">
      <w:start w:val="1"/>
      <w:numFmt w:val="decimal"/>
      <w:lvlText w:val="%2)"/>
      <w:lvlJc w:val="left"/>
      <w:pPr>
        <w:ind w:left="850" w:hanging="283"/>
      </w:pPr>
      <w:rPr>
        <w:rFonts w:ascii="Arial" w:eastAsia="Arial Unicode MS" w:hAnsi="Arial" w:cs="Arial Unicode MS"/>
        <w:caps w:val="0"/>
        <w:smallCaps w:val="0"/>
        <w:strike w:val="0"/>
        <w:dstrike w:val="0"/>
        <w:outline w:val="0"/>
        <w:emboss w:val="0"/>
        <w:imprint w:val="0"/>
        <w:spacing w:val="0"/>
        <w:w w:val="100"/>
        <w:kern w:val="0"/>
        <w:position w:val="0"/>
        <w:highlight w:val="none"/>
        <w:vertAlign w:val="baseline"/>
      </w:rPr>
    </w:lvl>
    <w:lvl w:ilvl="2" w:tplc="3206678A">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AF4C7A8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315E3D8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8DE2A13E">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7144B56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C99A97C6">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1988B572">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00B22B5"/>
    <w:multiLevelType w:val="hybridMultilevel"/>
    <w:tmpl w:val="47CCC5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774735B"/>
    <w:multiLevelType w:val="hybridMultilevel"/>
    <w:tmpl w:val="73DE8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761BEE"/>
    <w:multiLevelType w:val="hybridMultilevel"/>
    <w:tmpl w:val="C0C612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8BB72B5"/>
    <w:multiLevelType w:val="hybridMultilevel"/>
    <w:tmpl w:val="B1D823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4F5534"/>
    <w:multiLevelType w:val="hybridMultilevel"/>
    <w:tmpl w:val="EF68FCB6"/>
    <w:lvl w:ilvl="0" w:tplc="6CD48F0A">
      <w:start w:val="1"/>
      <w:numFmt w:val="decimal"/>
      <w:lvlText w:val="%1."/>
      <w:lvlJc w:val="left"/>
      <w:pPr>
        <w:ind w:left="131" w:hanging="360"/>
      </w:pPr>
      <w:rPr>
        <w:rFonts w:ascii="Arial" w:eastAsiaTheme="minorHAnsi" w:hAnsi="Arial" w:cs="Arial"/>
      </w:rPr>
    </w:lvl>
    <w:lvl w:ilvl="1" w:tplc="04150019">
      <w:start w:val="1"/>
      <w:numFmt w:val="lowerLetter"/>
      <w:lvlText w:val="%2."/>
      <w:lvlJc w:val="left"/>
      <w:pPr>
        <w:ind w:left="851" w:hanging="360"/>
      </w:pPr>
    </w:lvl>
    <w:lvl w:ilvl="2" w:tplc="0415001B" w:tentative="1">
      <w:start w:val="1"/>
      <w:numFmt w:val="lowerRoman"/>
      <w:lvlText w:val="%3."/>
      <w:lvlJc w:val="right"/>
      <w:pPr>
        <w:ind w:left="1571" w:hanging="180"/>
      </w:pPr>
    </w:lvl>
    <w:lvl w:ilvl="3" w:tplc="0415000F" w:tentative="1">
      <w:start w:val="1"/>
      <w:numFmt w:val="decimal"/>
      <w:lvlText w:val="%4."/>
      <w:lvlJc w:val="left"/>
      <w:pPr>
        <w:ind w:left="2291" w:hanging="360"/>
      </w:pPr>
    </w:lvl>
    <w:lvl w:ilvl="4" w:tplc="04150019" w:tentative="1">
      <w:start w:val="1"/>
      <w:numFmt w:val="lowerLetter"/>
      <w:lvlText w:val="%5."/>
      <w:lvlJc w:val="left"/>
      <w:pPr>
        <w:ind w:left="3011" w:hanging="360"/>
      </w:pPr>
    </w:lvl>
    <w:lvl w:ilvl="5" w:tplc="0415001B" w:tentative="1">
      <w:start w:val="1"/>
      <w:numFmt w:val="lowerRoman"/>
      <w:lvlText w:val="%6."/>
      <w:lvlJc w:val="right"/>
      <w:pPr>
        <w:ind w:left="3731" w:hanging="180"/>
      </w:pPr>
    </w:lvl>
    <w:lvl w:ilvl="6" w:tplc="0415000F" w:tentative="1">
      <w:start w:val="1"/>
      <w:numFmt w:val="decimal"/>
      <w:lvlText w:val="%7."/>
      <w:lvlJc w:val="left"/>
      <w:pPr>
        <w:ind w:left="4451" w:hanging="360"/>
      </w:pPr>
    </w:lvl>
    <w:lvl w:ilvl="7" w:tplc="04150019" w:tentative="1">
      <w:start w:val="1"/>
      <w:numFmt w:val="lowerLetter"/>
      <w:lvlText w:val="%8."/>
      <w:lvlJc w:val="left"/>
      <w:pPr>
        <w:ind w:left="5171" w:hanging="360"/>
      </w:pPr>
    </w:lvl>
    <w:lvl w:ilvl="8" w:tplc="0415001B" w:tentative="1">
      <w:start w:val="1"/>
      <w:numFmt w:val="lowerRoman"/>
      <w:lvlText w:val="%9."/>
      <w:lvlJc w:val="right"/>
      <w:pPr>
        <w:ind w:left="5891" w:hanging="180"/>
      </w:pPr>
    </w:lvl>
  </w:abstractNum>
  <w:abstractNum w:abstractNumId="23" w15:restartNumberingAfterBreak="0">
    <w:nsid w:val="50062A60"/>
    <w:multiLevelType w:val="hybridMultilevel"/>
    <w:tmpl w:val="CF0ECC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3650C0C"/>
    <w:multiLevelType w:val="hybridMultilevel"/>
    <w:tmpl w:val="2D103E7C"/>
    <w:lvl w:ilvl="0" w:tplc="2C80735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FF5537"/>
    <w:multiLevelType w:val="hybridMultilevel"/>
    <w:tmpl w:val="DC9CFA60"/>
    <w:lvl w:ilvl="0" w:tplc="DF9CE4BA">
      <w:start w:val="1"/>
      <w:numFmt w:val="decimal"/>
      <w:lvlText w:val="%1."/>
      <w:lvlJc w:val="left"/>
      <w:pPr>
        <w:ind w:left="786" w:hanging="360"/>
      </w:pPr>
      <w:rPr>
        <w:rFonts w:ascii="Arial" w:eastAsiaTheme="minorHAnsi"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A6D480D"/>
    <w:multiLevelType w:val="hybridMultilevel"/>
    <w:tmpl w:val="C792B3B2"/>
    <w:lvl w:ilvl="0" w:tplc="3EFCDA6A">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F86504"/>
    <w:multiLevelType w:val="hybridMultilevel"/>
    <w:tmpl w:val="2E1A211A"/>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210B83"/>
    <w:multiLevelType w:val="hybridMultilevel"/>
    <w:tmpl w:val="80C480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8F83ADA"/>
    <w:multiLevelType w:val="multilevel"/>
    <w:tmpl w:val="96C45122"/>
    <w:lvl w:ilvl="0">
      <w:start w:val="1"/>
      <w:numFmt w:val="decimal"/>
      <w:lvlText w:val="%1."/>
      <w:lvlJc w:val="left"/>
      <w:pPr>
        <w:ind w:left="1434" w:hanging="360"/>
      </w:pPr>
      <w:rPr>
        <w:rFonts w:hint="default"/>
      </w:rPr>
    </w:lvl>
    <w:lvl w:ilvl="1">
      <w:start w:val="1"/>
      <w:numFmt w:val="decimal"/>
      <w:lvlText w:val="%2)"/>
      <w:lvlJc w:val="left"/>
      <w:pPr>
        <w:ind w:left="2154" w:hanging="360"/>
      </w:pPr>
      <w:rPr>
        <w:rFonts w:hint="default"/>
        <w:color w:val="auto"/>
      </w:rPr>
    </w:lvl>
    <w:lvl w:ilvl="2">
      <w:start w:val="1"/>
      <w:numFmt w:val="lowerLetter"/>
      <w:lvlText w:val="%3)"/>
      <w:lvlJc w:val="right"/>
      <w:pPr>
        <w:ind w:left="2874" w:hanging="180"/>
      </w:pPr>
      <w:rPr>
        <w:rFonts w:hint="default"/>
      </w:rPr>
    </w:lvl>
    <w:lvl w:ilvl="3">
      <w:start w:val="1"/>
      <w:numFmt w:val="bullet"/>
      <w:lvlText w:val="-"/>
      <w:lvlJc w:val="left"/>
      <w:pPr>
        <w:ind w:left="3594" w:hanging="360"/>
      </w:pPr>
      <w:rPr>
        <w:rFonts w:ascii="Arial" w:hAnsi="Arial" w:hint="default"/>
        <w:color w:val="auto"/>
      </w:rPr>
    </w:lvl>
    <w:lvl w:ilvl="4">
      <w:start w:val="1"/>
      <w:numFmt w:val="bullet"/>
      <w:lvlText w:val=""/>
      <w:lvlJc w:val="left"/>
      <w:pPr>
        <w:ind w:left="4314" w:hanging="360"/>
      </w:pPr>
      <w:rPr>
        <w:rFonts w:ascii="Symbol" w:hAnsi="Symbol" w:hint="default"/>
        <w:color w:val="auto"/>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30" w15:restartNumberingAfterBreak="0">
    <w:nsid w:val="72533923"/>
    <w:multiLevelType w:val="hybridMultilevel"/>
    <w:tmpl w:val="5366F2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725F6C6C"/>
    <w:multiLevelType w:val="hybridMultilevel"/>
    <w:tmpl w:val="736EBA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176EB4"/>
    <w:multiLevelType w:val="hybridMultilevel"/>
    <w:tmpl w:val="BCDAA4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0D57B1"/>
    <w:multiLevelType w:val="hybridMultilevel"/>
    <w:tmpl w:val="D98426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F135FB1"/>
    <w:multiLevelType w:val="hybridMultilevel"/>
    <w:tmpl w:val="C38C6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5490711">
    <w:abstractNumId w:val="28"/>
  </w:num>
  <w:num w:numId="2" w16cid:durableId="227688950">
    <w:abstractNumId w:val="25"/>
  </w:num>
  <w:num w:numId="3" w16cid:durableId="890192899">
    <w:abstractNumId w:val="9"/>
  </w:num>
  <w:num w:numId="4" w16cid:durableId="189877918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1698929">
    <w:abstractNumId w:val="4"/>
  </w:num>
  <w:num w:numId="6" w16cid:durableId="1165121557">
    <w:abstractNumId w:val="19"/>
  </w:num>
  <w:num w:numId="7" w16cid:durableId="942765955">
    <w:abstractNumId w:val="15"/>
  </w:num>
  <w:num w:numId="8" w16cid:durableId="1733195645">
    <w:abstractNumId w:val="8"/>
  </w:num>
  <w:num w:numId="9" w16cid:durableId="9336901">
    <w:abstractNumId w:val="24"/>
  </w:num>
  <w:num w:numId="10" w16cid:durableId="1499538295">
    <w:abstractNumId w:val="3"/>
  </w:num>
  <w:num w:numId="11" w16cid:durableId="972096863">
    <w:abstractNumId w:val="18"/>
  </w:num>
  <w:num w:numId="12" w16cid:durableId="138573259">
    <w:abstractNumId w:val="32"/>
  </w:num>
  <w:num w:numId="13" w16cid:durableId="306790223">
    <w:abstractNumId w:val="21"/>
  </w:num>
  <w:num w:numId="14" w16cid:durableId="1984311174">
    <w:abstractNumId w:val="1"/>
  </w:num>
  <w:num w:numId="15" w16cid:durableId="556597296">
    <w:abstractNumId w:val="33"/>
  </w:num>
  <w:num w:numId="16" w16cid:durableId="1423337098">
    <w:abstractNumId w:val="30"/>
  </w:num>
  <w:num w:numId="17" w16cid:durableId="1627587853">
    <w:abstractNumId w:val="26"/>
  </w:num>
  <w:num w:numId="18" w16cid:durableId="1863277702">
    <w:abstractNumId w:val="7"/>
  </w:num>
  <w:num w:numId="19" w16cid:durableId="714277271">
    <w:abstractNumId w:val="20"/>
  </w:num>
  <w:num w:numId="20" w16cid:durableId="1812792173">
    <w:abstractNumId w:val="34"/>
  </w:num>
  <w:num w:numId="21" w16cid:durableId="1049300158">
    <w:abstractNumId w:val="2"/>
  </w:num>
  <w:num w:numId="22" w16cid:durableId="1924872896">
    <w:abstractNumId w:val="5"/>
  </w:num>
  <w:num w:numId="23" w16cid:durableId="293607783">
    <w:abstractNumId w:val="23"/>
  </w:num>
  <w:num w:numId="24" w16cid:durableId="1649431016">
    <w:abstractNumId w:val="17"/>
  </w:num>
  <w:num w:numId="25" w16cid:durableId="1442604054">
    <w:abstractNumId w:val="27"/>
  </w:num>
  <w:num w:numId="26" w16cid:durableId="2017725439">
    <w:abstractNumId w:val="29"/>
  </w:num>
  <w:num w:numId="27" w16cid:durableId="606429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8606828">
    <w:abstractNumId w:val="10"/>
  </w:num>
  <w:num w:numId="29" w16cid:durableId="231280308">
    <w:abstractNumId w:val="22"/>
  </w:num>
  <w:num w:numId="30" w16cid:durableId="1632780227">
    <w:abstractNumId w:val="14"/>
  </w:num>
  <w:num w:numId="31" w16cid:durableId="1023704300">
    <w:abstractNumId w:val="13"/>
  </w:num>
  <w:num w:numId="32" w16cid:durableId="109396049">
    <w:abstractNumId w:val="11"/>
  </w:num>
  <w:num w:numId="33" w16cid:durableId="1017658138">
    <w:abstractNumId w:val="6"/>
  </w:num>
  <w:num w:numId="34" w16cid:durableId="1614282939">
    <w:abstractNumId w:val="12"/>
  </w:num>
  <w:num w:numId="35" w16cid:durableId="197201698">
    <w:abstractNumId w:val="3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łgorzata Szczygieł">
    <w15:presenceInfo w15:providerId="AD" w15:userId="S::malgorzata.szczygiel@kopernik.org.pl::ddbcc604-2c48-4bd5-8cc0-6db9748ccd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F07"/>
    <w:rsid w:val="00006E8E"/>
    <w:rsid w:val="000169DB"/>
    <w:rsid w:val="000177FB"/>
    <w:rsid w:val="00020F18"/>
    <w:rsid w:val="00023CF9"/>
    <w:rsid w:val="00032FA3"/>
    <w:rsid w:val="00033C48"/>
    <w:rsid w:val="00043246"/>
    <w:rsid w:val="000465E3"/>
    <w:rsid w:val="00054DB2"/>
    <w:rsid w:val="00060046"/>
    <w:rsid w:val="00064CCA"/>
    <w:rsid w:val="0006618F"/>
    <w:rsid w:val="00066DDF"/>
    <w:rsid w:val="00084C55"/>
    <w:rsid w:val="0009357B"/>
    <w:rsid w:val="00094BE6"/>
    <w:rsid w:val="000A0638"/>
    <w:rsid w:val="000B24E8"/>
    <w:rsid w:val="000C4B30"/>
    <w:rsid w:val="000C5E09"/>
    <w:rsid w:val="000D61E5"/>
    <w:rsid w:val="000E2C3B"/>
    <w:rsid w:val="000E4042"/>
    <w:rsid w:val="000E5CF0"/>
    <w:rsid w:val="000E64D4"/>
    <w:rsid w:val="000E7F26"/>
    <w:rsid w:val="00106CE4"/>
    <w:rsid w:val="00114DEB"/>
    <w:rsid w:val="00120986"/>
    <w:rsid w:val="00133015"/>
    <w:rsid w:val="0013410A"/>
    <w:rsid w:val="00135E66"/>
    <w:rsid w:val="001362DF"/>
    <w:rsid w:val="00137015"/>
    <w:rsid w:val="001740D8"/>
    <w:rsid w:val="00183A59"/>
    <w:rsid w:val="00185AAC"/>
    <w:rsid w:val="00186244"/>
    <w:rsid w:val="001936AC"/>
    <w:rsid w:val="001946CB"/>
    <w:rsid w:val="001B22C2"/>
    <w:rsid w:val="001B5DDE"/>
    <w:rsid w:val="001C4C5D"/>
    <w:rsid w:val="001C6C63"/>
    <w:rsid w:val="001D030A"/>
    <w:rsid w:val="001D28C1"/>
    <w:rsid w:val="001D5733"/>
    <w:rsid w:val="001E720D"/>
    <w:rsid w:val="001E7474"/>
    <w:rsid w:val="001F5182"/>
    <w:rsid w:val="001F5359"/>
    <w:rsid w:val="001F6571"/>
    <w:rsid w:val="002022E1"/>
    <w:rsid w:val="00204833"/>
    <w:rsid w:val="00216F14"/>
    <w:rsid w:val="0022545B"/>
    <w:rsid w:val="002372AE"/>
    <w:rsid w:val="002415CB"/>
    <w:rsid w:val="00242144"/>
    <w:rsid w:val="0024653C"/>
    <w:rsid w:val="00257370"/>
    <w:rsid w:val="002578F4"/>
    <w:rsid w:val="00260729"/>
    <w:rsid w:val="00265C10"/>
    <w:rsid w:val="00266200"/>
    <w:rsid w:val="00275AB7"/>
    <w:rsid w:val="00292805"/>
    <w:rsid w:val="00296204"/>
    <w:rsid w:val="002A1A73"/>
    <w:rsid w:val="002A68E5"/>
    <w:rsid w:val="002A6C93"/>
    <w:rsid w:val="002A6EDA"/>
    <w:rsid w:val="002A7654"/>
    <w:rsid w:val="002B13A1"/>
    <w:rsid w:val="002B53CB"/>
    <w:rsid w:val="002B6456"/>
    <w:rsid w:val="002C175B"/>
    <w:rsid w:val="002D0FD2"/>
    <w:rsid w:val="002D2910"/>
    <w:rsid w:val="002E2C8D"/>
    <w:rsid w:val="002E4AEC"/>
    <w:rsid w:val="00311A32"/>
    <w:rsid w:val="003133CB"/>
    <w:rsid w:val="0031349C"/>
    <w:rsid w:val="0031569C"/>
    <w:rsid w:val="00321513"/>
    <w:rsid w:val="00321A86"/>
    <w:rsid w:val="00330B3B"/>
    <w:rsid w:val="00333658"/>
    <w:rsid w:val="00333D98"/>
    <w:rsid w:val="00345506"/>
    <w:rsid w:val="00347306"/>
    <w:rsid w:val="00371F8A"/>
    <w:rsid w:val="003737F6"/>
    <w:rsid w:val="003819AD"/>
    <w:rsid w:val="003827B3"/>
    <w:rsid w:val="0038634B"/>
    <w:rsid w:val="003945A1"/>
    <w:rsid w:val="003975DC"/>
    <w:rsid w:val="003A0A7C"/>
    <w:rsid w:val="003A4EC1"/>
    <w:rsid w:val="003B157C"/>
    <w:rsid w:val="003B160E"/>
    <w:rsid w:val="003D023F"/>
    <w:rsid w:val="003D2EFF"/>
    <w:rsid w:val="003D39A3"/>
    <w:rsid w:val="003E41CA"/>
    <w:rsid w:val="003E6AB5"/>
    <w:rsid w:val="003E6E96"/>
    <w:rsid w:val="003F0260"/>
    <w:rsid w:val="00403515"/>
    <w:rsid w:val="0040682F"/>
    <w:rsid w:val="00410C79"/>
    <w:rsid w:val="00411F8E"/>
    <w:rsid w:val="00413D4E"/>
    <w:rsid w:val="00413D86"/>
    <w:rsid w:val="004141F8"/>
    <w:rsid w:val="0042140E"/>
    <w:rsid w:val="00422BE0"/>
    <w:rsid w:val="00424DD7"/>
    <w:rsid w:val="00433FF9"/>
    <w:rsid w:val="00434959"/>
    <w:rsid w:val="00440761"/>
    <w:rsid w:val="00443D5F"/>
    <w:rsid w:val="004618A5"/>
    <w:rsid w:val="00461AED"/>
    <w:rsid w:val="00467D98"/>
    <w:rsid w:val="0047050E"/>
    <w:rsid w:val="00471F7C"/>
    <w:rsid w:val="004766F1"/>
    <w:rsid w:val="004773C7"/>
    <w:rsid w:val="00491868"/>
    <w:rsid w:val="004A5312"/>
    <w:rsid w:val="004B170D"/>
    <w:rsid w:val="004B4F6A"/>
    <w:rsid w:val="004B66B4"/>
    <w:rsid w:val="004C4B82"/>
    <w:rsid w:val="004C7EE9"/>
    <w:rsid w:val="004E1CD7"/>
    <w:rsid w:val="004E2F50"/>
    <w:rsid w:val="004E4EFA"/>
    <w:rsid w:val="004E79EC"/>
    <w:rsid w:val="004F0CCE"/>
    <w:rsid w:val="005019CE"/>
    <w:rsid w:val="00501ED8"/>
    <w:rsid w:val="0050588A"/>
    <w:rsid w:val="00505E2C"/>
    <w:rsid w:val="00523971"/>
    <w:rsid w:val="00525473"/>
    <w:rsid w:val="005275E7"/>
    <w:rsid w:val="005362F4"/>
    <w:rsid w:val="00540524"/>
    <w:rsid w:val="00540635"/>
    <w:rsid w:val="00556F72"/>
    <w:rsid w:val="00557EDF"/>
    <w:rsid w:val="005655DB"/>
    <w:rsid w:val="00567158"/>
    <w:rsid w:val="00570178"/>
    <w:rsid w:val="00575F89"/>
    <w:rsid w:val="0058192B"/>
    <w:rsid w:val="00583303"/>
    <w:rsid w:val="005909BE"/>
    <w:rsid w:val="005A4580"/>
    <w:rsid w:val="005A5045"/>
    <w:rsid w:val="005A5599"/>
    <w:rsid w:val="005C02AE"/>
    <w:rsid w:val="005C3874"/>
    <w:rsid w:val="005D1707"/>
    <w:rsid w:val="005D77DC"/>
    <w:rsid w:val="005E09D0"/>
    <w:rsid w:val="005E6E7F"/>
    <w:rsid w:val="005F4001"/>
    <w:rsid w:val="00601570"/>
    <w:rsid w:val="00610017"/>
    <w:rsid w:val="00617B25"/>
    <w:rsid w:val="00624175"/>
    <w:rsid w:val="006270FE"/>
    <w:rsid w:val="006339CA"/>
    <w:rsid w:val="006461EA"/>
    <w:rsid w:val="00647188"/>
    <w:rsid w:val="006507BB"/>
    <w:rsid w:val="00663252"/>
    <w:rsid w:val="00663CFC"/>
    <w:rsid w:val="006766FD"/>
    <w:rsid w:val="00684F70"/>
    <w:rsid w:val="00690E27"/>
    <w:rsid w:val="00691DF4"/>
    <w:rsid w:val="00696E54"/>
    <w:rsid w:val="006A2F46"/>
    <w:rsid w:val="006A789A"/>
    <w:rsid w:val="006B04F2"/>
    <w:rsid w:val="006B66BA"/>
    <w:rsid w:val="006C1FE1"/>
    <w:rsid w:val="006D001A"/>
    <w:rsid w:val="006D6034"/>
    <w:rsid w:val="006D78E6"/>
    <w:rsid w:val="006E1794"/>
    <w:rsid w:val="006E3387"/>
    <w:rsid w:val="006E407B"/>
    <w:rsid w:val="006E46FE"/>
    <w:rsid w:val="00704809"/>
    <w:rsid w:val="00710660"/>
    <w:rsid w:val="007126BA"/>
    <w:rsid w:val="00716143"/>
    <w:rsid w:val="007221C8"/>
    <w:rsid w:val="00722641"/>
    <w:rsid w:val="00723511"/>
    <w:rsid w:val="00724D84"/>
    <w:rsid w:val="0074388A"/>
    <w:rsid w:val="00763687"/>
    <w:rsid w:val="00765D18"/>
    <w:rsid w:val="00767482"/>
    <w:rsid w:val="00767F07"/>
    <w:rsid w:val="00773FBC"/>
    <w:rsid w:val="00782D31"/>
    <w:rsid w:val="00785416"/>
    <w:rsid w:val="00795759"/>
    <w:rsid w:val="007A4F95"/>
    <w:rsid w:val="007B7B93"/>
    <w:rsid w:val="007D5F12"/>
    <w:rsid w:val="007D62C2"/>
    <w:rsid w:val="007D7646"/>
    <w:rsid w:val="007E42CC"/>
    <w:rsid w:val="007F08CC"/>
    <w:rsid w:val="007F1A49"/>
    <w:rsid w:val="007F25D3"/>
    <w:rsid w:val="007F35F5"/>
    <w:rsid w:val="007F3E4B"/>
    <w:rsid w:val="007F7CB9"/>
    <w:rsid w:val="00801892"/>
    <w:rsid w:val="008106DF"/>
    <w:rsid w:val="008110CA"/>
    <w:rsid w:val="00811A68"/>
    <w:rsid w:val="008247ED"/>
    <w:rsid w:val="0082531C"/>
    <w:rsid w:val="0084066B"/>
    <w:rsid w:val="008446A3"/>
    <w:rsid w:val="00851D2C"/>
    <w:rsid w:val="00854987"/>
    <w:rsid w:val="008560E4"/>
    <w:rsid w:val="00862B82"/>
    <w:rsid w:val="008644F9"/>
    <w:rsid w:val="008669C7"/>
    <w:rsid w:val="008701F4"/>
    <w:rsid w:val="0087058B"/>
    <w:rsid w:val="00875F7F"/>
    <w:rsid w:val="0088162F"/>
    <w:rsid w:val="00892614"/>
    <w:rsid w:val="00893FD8"/>
    <w:rsid w:val="008943F0"/>
    <w:rsid w:val="008A071D"/>
    <w:rsid w:val="008A4798"/>
    <w:rsid w:val="008A6392"/>
    <w:rsid w:val="008A6CB4"/>
    <w:rsid w:val="008B6DF9"/>
    <w:rsid w:val="008C1301"/>
    <w:rsid w:val="008C792E"/>
    <w:rsid w:val="008D450F"/>
    <w:rsid w:val="008E4F57"/>
    <w:rsid w:val="00900779"/>
    <w:rsid w:val="0090366F"/>
    <w:rsid w:val="009039BC"/>
    <w:rsid w:val="00906B29"/>
    <w:rsid w:val="00910993"/>
    <w:rsid w:val="00916419"/>
    <w:rsid w:val="00922F82"/>
    <w:rsid w:val="009349D4"/>
    <w:rsid w:val="00937489"/>
    <w:rsid w:val="009604E3"/>
    <w:rsid w:val="0097289C"/>
    <w:rsid w:val="009825BF"/>
    <w:rsid w:val="00990F4B"/>
    <w:rsid w:val="00996760"/>
    <w:rsid w:val="009A4254"/>
    <w:rsid w:val="009B1559"/>
    <w:rsid w:val="009C44D9"/>
    <w:rsid w:val="009F2981"/>
    <w:rsid w:val="00A00DA0"/>
    <w:rsid w:val="00A12654"/>
    <w:rsid w:val="00A13FC1"/>
    <w:rsid w:val="00A221C5"/>
    <w:rsid w:val="00A30972"/>
    <w:rsid w:val="00A41D8B"/>
    <w:rsid w:val="00A43FC2"/>
    <w:rsid w:val="00A45D0C"/>
    <w:rsid w:val="00A4752B"/>
    <w:rsid w:val="00A54229"/>
    <w:rsid w:val="00A66640"/>
    <w:rsid w:val="00A67A69"/>
    <w:rsid w:val="00A87B87"/>
    <w:rsid w:val="00A92507"/>
    <w:rsid w:val="00A92F26"/>
    <w:rsid w:val="00A94D32"/>
    <w:rsid w:val="00AA0E8C"/>
    <w:rsid w:val="00AA16D5"/>
    <w:rsid w:val="00AB78A9"/>
    <w:rsid w:val="00AC03CA"/>
    <w:rsid w:val="00AC3E37"/>
    <w:rsid w:val="00AC5D43"/>
    <w:rsid w:val="00AC7B65"/>
    <w:rsid w:val="00AD152B"/>
    <w:rsid w:val="00AD28E7"/>
    <w:rsid w:val="00AD2DB0"/>
    <w:rsid w:val="00AD5ADF"/>
    <w:rsid w:val="00AE1BE3"/>
    <w:rsid w:val="00AE3212"/>
    <w:rsid w:val="00AE4D31"/>
    <w:rsid w:val="00AF0F12"/>
    <w:rsid w:val="00B11210"/>
    <w:rsid w:val="00B11451"/>
    <w:rsid w:val="00B11EF0"/>
    <w:rsid w:val="00B20067"/>
    <w:rsid w:val="00B3032B"/>
    <w:rsid w:val="00B34E56"/>
    <w:rsid w:val="00B40336"/>
    <w:rsid w:val="00B632FB"/>
    <w:rsid w:val="00B67221"/>
    <w:rsid w:val="00B70D8B"/>
    <w:rsid w:val="00B734A6"/>
    <w:rsid w:val="00B73B4D"/>
    <w:rsid w:val="00B80B10"/>
    <w:rsid w:val="00B81B31"/>
    <w:rsid w:val="00B9368B"/>
    <w:rsid w:val="00BA661F"/>
    <w:rsid w:val="00BA7A0E"/>
    <w:rsid w:val="00BB585D"/>
    <w:rsid w:val="00BC21F3"/>
    <w:rsid w:val="00BC30B6"/>
    <w:rsid w:val="00BC49DC"/>
    <w:rsid w:val="00BD4E87"/>
    <w:rsid w:val="00BE12CA"/>
    <w:rsid w:val="00BE3E9C"/>
    <w:rsid w:val="00BE48E3"/>
    <w:rsid w:val="00BE5766"/>
    <w:rsid w:val="00BF1CB3"/>
    <w:rsid w:val="00BF23E5"/>
    <w:rsid w:val="00C041DC"/>
    <w:rsid w:val="00C114DF"/>
    <w:rsid w:val="00C1666A"/>
    <w:rsid w:val="00C21A99"/>
    <w:rsid w:val="00C316A2"/>
    <w:rsid w:val="00C32A3E"/>
    <w:rsid w:val="00C3427C"/>
    <w:rsid w:val="00C36DDA"/>
    <w:rsid w:val="00C43A73"/>
    <w:rsid w:val="00C44A76"/>
    <w:rsid w:val="00C45062"/>
    <w:rsid w:val="00C47166"/>
    <w:rsid w:val="00C525A6"/>
    <w:rsid w:val="00C54D92"/>
    <w:rsid w:val="00C6682E"/>
    <w:rsid w:val="00CA10B8"/>
    <w:rsid w:val="00CB5E87"/>
    <w:rsid w:val="00CB7190"/>
    <w:rsid w:val="00CC6A1C"/>
    <w:rsid w:val="00CD370B"/>
    <w:rsid w:val="00CD3CCD"/>
    <w:rsid w:val="00CF195D"/>
    <w:rsid w:val="00CF75DF"/>
    <w:rsid w:val="00D00411"/>
    <w:rsid w:val="00D00A63"/>
    <w:rsid w:val="00D02728"/>
    <w:rsid w:val="00D02EA0"/>
    <w:rsid w:val="00D06290"/>
    <w:rsid w:val="00D113DE"/>
    <w:rsid w:val="00D15142"/>
    <w:rsid w:val="00D3170F"/>
    <w:rsid w:val="00D36BAA"/>
    <w:rsid w:val="00D44A37"/>
    <w:rsid w:val="00D51F2B"/>
    <w:rsid w:val="00D62015"/>
    <w:rsid w:val="00D7325B"/>
    <w:rsid w:val="00D75C94"/>
    <w:rsid w:val="00D76FE9"/>
    <w:rsid w:val="00D77ED5"/>
    <w:rsid w:val="00D80E10"/>
    <w:rsid w:val="00D83A06"/>
    <w:rsid w:val="00D85C0A"/>
    <w:rsid w:val="00D92153"/>
    <w:rsid w:val="00D944C8"/>
    <w:rsid w:val="00DA1D68"/>
    <w:rsid w:val="00DA6EB6"/>
    <w:rsid w:val="00DA754F"/>
    <w:rsid w:val="00DB324B"/>
    <w:rsid w:val="00DB6F1C"/>
    <w:rsid w:val="00DC25C6"/>
    <w:rsid w:val="00DC2E61"/>
    <w:rsid w:val="00DC4D87"/>
    <w:rsid w:val="00DC7DA0"/>
    <w:rsid w:val="00DD4CA2"/>
    <w:rsid w:val="00DD7029"/>
    <w:rsid w:val="00DE337D"/>
    <w:rsid w:val="00DE6117"/>
    <w:rsid w:val="00DE7B63"/>
    <w:rsid w:val="00DF0141"/>
    <w:rsid w:val="00DF2D0B"/>
    <w:rsid w:val="00DF452C"/>
    <w:rsid w:val="00E0489B"/>
    <w:rsid w:val="00E04C91"/>
    <w:rsid w:val="00E0572C"/>
    <w:rsid w:val="00E15FD6"/>
    <w:rsid w:val="00E16781"/>
    <w:rsid w:val="00E173F8"/>
    <w:rsid w:val="00E2259D"/>
    <w:rsid w:val="00E333F6"/>
    <w:rsid w:val="00E33651"/>
    <w:rsid w:val="00E406B3"/>
    <w:rsid w:val="00E45C05"/>
    <w:rsid w:val="00E47D76"/>
    <w:rsid w:val="00E556BE"/>
    <w:rsid w:val="00E55C5E"/>
    <w:rsid w:val="00E630D3"/>
    <w:rsid w:val="00E63C4E"/>
    <w:rsid w:val="00E64027"/>
    <w:rsid w:val="00E64653"/>
    <w:rsid w:val="00E710A6"/>
    <w:rsid w:val="00E73C22"/>
    <w:rsid w:val="00E760B3"/>
    <w:rsid w:val="00E76B5D"/>
    <w:rsid w:val="00E95704"/>
    <w:rsid w:val="00E96081"/>
    <w:rsid w:val="00EA0E70"/>
    <w:rsid w:val="00EA1650"/>
    <w:rsid w:val="00EA526F"/>
    <w:rsid w:val="00EA580C"/>
    <w:rsid w:val="00EC1121"/>
    <w:rsid w:val="00EC5364"/>
    <w:rsid w:val="00EC567B"/>
    <w:rsid w:val="00ED4ACE"/>
    <w:rsid w:val="00EF1FAC"/>
    <w:rsid w:val="00EF2179"/>
    <w:rsid w:val="00EF296C"/>
    <w:rsid w:val="00EF4378"/>
    <w:rsid w:val="00EF5E44"/>
    <w:rsid w:val="00F04A43"/>
    <w:rsid w:val="00F10828"/>
    <w:rsid w:val="00F32C5B"/>
    <w:rsid w:val="00F352E0"/>
    <w:rsid w:val="00F35CA4"/>
    <w:rsid w:val="00F42DFB"/>
    <w:rsid w:val="00F430E4"/>
    <w:rsid w:val="00F4511B"/>
    <w:rsid w:val="00F50356"/>
    <w:rsid w:val="00F51F38"/>
    <w:rsid w:val="00F668E1"/>
    <w:rsid w:val="00F7330C"/>
    <w:rsid w:val="00F92368"/>
    <w:rsid w:val="00F9251A"/>
    <w:rsid w:val="00FA0535"/>
    <w:rsid w:val="00FB2BE5"/>
    <w:rsid w:val="00FC63FD"/>
    <w:rsid w:val="00FD0921"/>
    <w:rsid w:val="00FE0581"/>
    <w:rsid w:val="00FF09E3"/>
    <w:rsid w:val="00FF353E"/>
    <w:rsid w:val="0121BEC1"/>
    <w:rsid w:val="03BFBAE1"/>
    <w:rsid w:val="0A50772D"/>
    <w:rsid w:val="0B88B2BD"/>
    <w:rsid w:val="0CDEB20A"/>
    <w:rsid w:val="12CCD3A2"/>
    <w:rsid w:val="16288A4F"/>
    <w:rsid w:val="1662273B"/>
    <w:rsid w:val="16E33AF2"/>
    <w:rsid w:val="16E9E50C"/>
    <w:rsid w:val="17723996"/>
    <w:rsid w:val="1B5F7B05"/>
    <w:rsid w:val="1CC6BC6C"/>
    <w:rsid w:val="1FB83A8F"/>
    <w:rsid w:val="21281DA1"/>
    <w:rsid w:val="236DBA80"/>
    <w:rsid w:val="248041CC"/>
    <w:rsid w:val="24B2046C"/>
    <w:rsid w:val="27CEA72A"/>
    <w:rsid w:val="317CF047"/>
    <w:rsid w:val="31F66DAD"/>
    <w:rsid w:val="324ADBAC"/>
    <w:rsid w:val="33C8093A"/>
    <w:rsid w:val="33EEB872"/>
    <w:rsid w:val="341C3619"/>
    <w:rsid w:val="346A8AF8"/>
    <w:rsid w:val="34EB51BA"/>
    <w:rsid w:val="34ED7094"/>
    <w:rsid w:val="35EFAD92"/>
    <w:rsid w:val="35FB928A"/>
    <w:rsid w:val="3764453E"/>
    <w:rsid w:val="37B4D8C8"/>
    <w:rsid w:val="3CD31072"/>
    <w:rsid w:val="3CE49920"/>
    <w:rsid w:val="3D4454E0"/>
    <w:rsid w:val="41E7E639"/>
    <w:rsid w:val="426C1188"/>
    <w:rsid w:val="42711C39"/>
    <w:rsid w:val="4312022D"/>
    <w:rsid w:val="4491A404"/>
    <w:rsid w:val="44D251A5"/>
    <w:rsid w:val="44E3D302"/>
    <w:rsid w:val="4540F093"/>
    <w:rsid w:val="478FB7A0"/>
    <w:rsid w:val="47B7235B"/>
    <w:rsid w:val="47CB7366"/>
    <w:rsid w:val="4906A1A0"/>
    <w:rsid w:val="497DBF0C"/>
    <w:rsid w:val="49950470"/>
    <w:rsid w:val="4C4CAEBC"/>
    <w:rsid w:val="4D47A4E0"/>
    <w:rsid w:val="4E61C798"/>
    <w:rsid w:val="4EE3DAE0"/>
    <w:rsid w:val="4F0F4C58"/>
    <w:rsid w:val="551850A9"/>
    <w:rsid w:val="554BA180"/>
    <w:rsid w:val="558B5824"/>
    <w:rsid w:val="56B7B5F5"/>
    <w:rsid w:val="584409EB"/>
    <w:rsid w:val="5A4C15EB"/>
    <w:rsid w:val="5D4192FD"/>
    <w:rsid w:val="5D73CA43"/>
    <w:rsid w:val="5DA22F2C"/>
    <w:rsid w:val="5DC58231"/>
    <w:rsid w:val="5EFDCB67"/>
    <w:rsid w:val="65A89625"/>
    <w:rsid w:val="65FB66D3"/>
    <w:rsid w:val="679D101D"/>
    <w:rsid w:val="67ACF827"/>
    <w:rsid w:val="684B981D"/>
    <w:rsid w:val="69A15C9F"/>
    <w:rsid w:val="6AED1D98"/>
    <w:rsid w:val="6D633F41"/>
    <w:rsid w:val="6E572E2E"/>
    <w:rsid w:val="6EC2A744"/>
    <w:rsid w:val="706EBD02"/>
    <w:rsid w:val="711B6E70"/>
    <w:rsid w:val="71AC6700"/>
    <w:rsid w:val="71C0C10B"/>
    <w:rsid w:val="7394CAB6"/>
    <w:rsid w:val="73CB7C49"/>
    <w:rsid w:val="7429192F"/>
    <w:rsid w:val="7514104B"/>
    <w:rsid w:val="7658047F"/>
    <w:rsid w:val="7A978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FA3E3"/>
  <w15:chartTrackingRefBased/>
  <w15:docId w15:val="{24DC418A-4B18-4A73-B80D-BDEC96A1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7F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7F07"/>
  </w:style>
  <w:style w:type="paragraph" w:styleId="Stopka">
    <w:name w:val="footer"/>
    <w:basedOn w:val="Normalny"/>
    <w:link w:val="StopkaZnak"/>
    <w:uiPriority w:val="99"/>
    <w:unhideWhenUsed/>
    <w:rsid w:val="00767F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7F07"/>
  </w:style>
  <w:style w:type="paragraph" w:styleId="Akapitzlist">
    <w:name w:val="List Paragraph"/>
    <w:aliases w:val="Normalny1,Akapit z listą3,Akapit z listą31,Wypunktowanie,Normal2,Akapit z listą1,normalny tekst,Akapit z list¹,Podsis rysunku,Akapit z listą numerowaną,L1,Numerowanie,Akapit z listą5,maz_wyliczenie,opis dzialania,K-P_odwolanie,BulletC,lp1"/>
    <w:basedOn w:val="Normalny"/>
    <w:link w:val="AkapitzlistZnak"/>
    <w:qFormat/>
    <w:rsid w:val="00321A86"/>
    <w:pPr>
      <w:ind w:left="720"/>
      <w:contextualSpacing/>
    </w:pPr>
  </w:style>
  <w:style w:type="character" w:customStyle="1" w:styleId="AkapitzlistZnak">
    <w:name w:val="Akapit z listą Znak"/>
    <w:aliases w:val="Normalny1 Znak,Akapit z listą3 Znak,Akapit z listą31 Znak,Wypunktowanie Znak,Normal2 Znak,Akapit z listą1 Znak,normalny tekst Znak,Akapit z list¹ Znak,Podsis rysunku Znak,Akapit z listą numerowaną Znak,L1 Znak,Numerowanie Znak"/>
    <w:link w:val="Akapitzlist"/>
    <w:qFormat/>
    <w:rsid w:val="006A789A"/>
  </w:style>
  <w:style w:type="character" w:styleId="Odwoaniedokomentarza">
    <w:name w:val="annotation reference"/>
    <w:basedOn w:val="Domylnaczcionkaakapitu"/>
    <w:uiPriority w:val="99"/>
    <w:semiHidden/>
    <w:unhideWhenUsed/>
    <w:rsid w:val="008110CA"/>
    <w:rPr>
      <w:sz w:val="16"/>
      <w:szCs w:val="16"/>
    </w:rPr>
  </w:style>
  <w:style w:type="paragraph" w:styleId="Tekstkomentarza">
    <w:name w:val="annotation text"/>
    <w:basedOn w:val="Normalny"/>
    <w:link w:val="TekstkomentarzaZnak"/>
    <w:uiPriority w:val="99"/>
    <w:unhideWhenUsed/>
    <w:rsid w:val="008110CA"/>
    <w:pPr>
      <w:spacing w:line="240" w:lineRule="auto"/>
    </w:pPr>
    <w:rPr>
      <w:sz w:val="20"/>
      <w:szCs w:val="20"/>
    </w:rPr>
  </w:style>
  <w:style w:type="character" w:customStyle="1" w:styleId="TekstkomentarzaZnak">
    <w:name w:val="Tekst komentarza Znak"/>
    <w:basedOn w:val="Domylnaczcionkaakapitu"/>
    <w:link w:val="Tekstkomentarza"/>
    <w:uiPriority w:val="99"/>
    <w:rsid w:val="008110CA"/>
    <w:rPr>
      <w:sz w:val="20"/>
      <w:szCs w:val="20"/>
    </w:rPr>
  </w:style>
  <w:style w:type="paragraph" w:styleId="Tematkomentarza">
    <w:name w:val="annotation subject"/>
    <w:basedOn w:val="Tekstkomentarza"/>
    <w:next w:val="Tekstkomentarza"/>
    <w:link w:val="TematkomentarzaZnak"/>
    <w:uiPriority w:val="99"/>
    <w:semiHidden/>
    <w:unhideWhenUsed/>
    <w:rsid w:val="008110CA"/>
    <w:rPr>
      <w:b/>
      <w:bCs/>
    </w:rPr>
  </w:style>
  <w:style w:type="character" w:customStyle="1" w:styleId="TematkomentarzaZnak">
    <w:name w:val="Temat komentarza Znak"/>
    <w:basedOn w:val="TekstkomentarzaZnak"/>
    <w:link w:val="Tematkomentarza"/>
    <w:uiPriority w:val="99"/>
    <w:semiHidden/>
    <w:rsid w:val="008110CA"/>
    <w:rPr>
      <w:b/>
      <w:bCs/>
      <w:sz w:val="20"/>
      <w:szCs w:val="20"/>
    </w:rPr>
  </w:style>
  <w:style w:type="paragraph" w:styleId="Tekstdymka">
    <w:name w:val="Balloon Text"/>
    <w:basedOn w:val="Normalny"/>
    <w:link w:val="TekstdymkaZnak"/>
    <w:uiPriority w:val="99"/>
    <w:semiHidden/>
    <w:unhideWhenUsed/>
    <w:rsid w:val="008110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0CA"/>
    <w:rPr>
      <w:rFonts w:ascii="Segoe UI" w:hAnsi="Segoe UI" w:cs="Segoe UI"/>
      <w:sz w:val="18"/>
      <w:szCs w:val="18"/>
    </w:rPr>
  </w:style>
  <w:style w:type="character" w:styleId="Hipercze">
    <w:name w:val="Hyperlink"/>
    <w:basedOn w:val="Domylnaczcionkaakapitu"/>
    <w:uiPriority w:val="99"/>
    <w:unhideWhenUsed/>
    <w:rsid w:val="00D15142"/>
    <w:rPr>
      <w:color w:val="0563C1" w:themeColor="hyperlink"/>
      <w:u w:val="single"/>
    </w:rPr>
  </w:style>
  <w:style w:type="character" w:customStyle="1" w:styleId="Nierozpoznanawzmianka1">
    <w:name w:val="Nierozpoznana wzmianka1"/>
    <w:basedOn w:val="Domylnaczcionkaakapitu"/>
    <w:uiPriority w:val="99"/>
    <w:semiHidden/>
    <w:unhideWhenUsed/>
    <w:rsid w:val="00D15142"/>
    <w:rPr>
      <w:color w:val="605E5C"/>
      <w:shd w:val="clear" w:color="auto" w:fill="E1DFDD"/>
    </w:rPr>
  </w:style>
  <w:style w:type="paragraph" w:customStyle="1" w:styleId="Default">
    <w:name w:val="Default"/>
    <w:rsid w:val="00D1514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14:textOutline w14:w="12700" w14:cap="flat" w14:cmpd="sng" w14:algn="ctr">
        <w14:noFill/>
        <w14:prstDash w14:val="solid"/>
        <w14:miter w14:lim="400000"/>
      </w14:textOutline>
    </w:rPr>
  </w:style>
  <w:style w:type="numbering" w:customStyle="1" w:styleId="Bullets">
    <w:name w:val="Bullets"/>
    <w:rsid w:val="00D15142"/>
    <w:pPr>
      <w:numPr>
        <w:numId w:val="24"/>
      </w:numPr>
    </w:pPr>
  </w:style>
  <w:style w:type="character" w:customStyle="1" w:styleId="cf01">
    <w:name w:val="cf01"/>
    <w:basedOn w:val="Domylnaczcionkaakapitu"/>
    <w:rsid w:val="004E79EC"/>
    <w:rPr>
      <w:rFonts w:ascii="Segoe UI" w:hAnsi="Segoe UI" w:cs="Segoe UI" w:hint="default"/>
      <w:sz w:val="18"/>
      <w:szCs w:val="18"/>
    </w:rPr>
  </w:style>
  <w:style w:type="paragraph" w:customStyle="1" w:styleId="pf1">
    <w:name w:val="pf1"/>
    <w:basedOn w:val="Normalny"/>
    <w:rsid w:val="004E79EC"/>
    <w:pPr>
      <w:spacing w:before="100" w:beforeAutospacing="1" w:after="100" w:afterAutospacing="1" w:line="240" w:lineRule="auto"/>
      <w:ind w:left="1134"/>
      <w:jc w:val="both"/>
    </w:pPr>
    <w:rPr>
      <w:rFonts w:ascii="Times New Roman" w:eastAsia="Times New Roman" w:hAnsi="Times New Roman" w:cs="Times New Roman"/>
      <w:sz w:val="24"/>
      <w:szCs w:val="24"/>
      <w:lang w:eastAsia="pl-PL"/>
    </w:rPr>
  </w:style>
  <w:style w:type="character" w:customStyle="1" w:styleId="cf21">
    <w:name w:val="cf21"/>
    <w:basedOn w:val="Domylnaczcionkaakapitu"/>
    <w:rsid w:val="004E79E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D7325B"/>
    <w:rPr>
      <w:color w:val="605E5C"/>
      <w:shd w:val="clear" w:color="auto" w:fill="E1DFDD"/>
    </w:rPr>
  </w:style>
  <w:style w:type="paragraph" w:customStyle="1" w:styleId="gwp78c50de7msolistparagraph">
    <w:name w:val="gwp78c50de7_msolistparagraph"/>
    <w:basedOn w:val="Normalny"/>
    <w:rsid w:val="006D603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47050E"/>
    <w:pPr>
      <w:spacing w:after="0" w:line="240" w:lineRule="auto"/>
    </w:pPr>
  </w:style>
  <w:style w:type="paragraph" w:styleId="Tekstpodstawowy3">
    <w:name w:val="Body Text 3"/>
    <w:basedOn w:val="Normalny"/>
    <w:link w:val="Tekstpodstawowy3Znak"/>
    <w:uiPriority w:val="99"/>
    <w:semiHidden/>
    <w:unhideWhenUsed/>
    <w:rsid w:val="00B632FB"/>
    <w:pPr>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sz w:val="16"/>
      <w:szCs w:val="16"/>
      <w:u w:color="000000"/>
      <w:bdr w:val="nil"/>
      <w:lang w:eastAsia="pl-PL"/>
    </w:rPr>
  </w:style>
  <w:style w:type="character" w:customStyle="1" w:styleId="Tekstpodstawowy3Znak">
    <w:name w:val="Tekst podstawowy 3 Znak"/>
    <w:basedOn w:val="Domylnaczcionkaakapitu"/>
    <w:link w:val="Tekstpodstawowy3"/>
    <w:uiPriority w:val="99"/>
    <w:semiHidden/>
    <w:rsid w:val="00B632FB"/>
    <w:rPr>
      <w:rFonts w:ascii="Times New Roman" w:eastAsia="Arial Unicode MS" w:hAnsi="Times New Roman" w:cs="Arial Unicode MS"/>
      <w:color w:val="000000"/>
      <w:sz w:val="16"/>
      <w:szCs w:val="16"/>
      <w:u w:color="000000"/>
      <w:bdr w:val="nil"/>
      <w:lang w:eastAsia="pl-PL"/>
    </w:rPr>
  </w:style>
  <w:style w:type="paragraph" w:styleId="NormalnyWeb">
    <w:name w:val="Normal (Web)"/>
    <w:basedOn w:val="Normalny"/>
    <w:uiPriority w:val="99"/>
    <w:semiHidden/>
    <w:unhideWhenUsed/>
    <w:rsid w:val="0022545B"/>
    <w:pPr>
      <w:spacing w:before="100" w:beforeAutospacing="1" w:after="100" w:afterAutospacing="1" w:line="240" w:lineRule="auto"/>
    </w:pPr>
    <w:rPr>
      <w:rFonts w:ascii="Calibri" w:hAnsi="Calibri" w:cs="Calibri"/>
      <w:lang w:eastAsia="pl-PL"/>
    </w:rPr>
  </w:style>
  <w:style w:type="paragraph" w:customStyle="1" w:styleId="Standard">
    <w:name w:val="Standard"/>
    <w:rsid w:val="00333D98"/>
    <w:pPr>
      <w:widowControl w:val="0"/>
      <w:suppressAutoHyphens/>
      <w:autoSpaceDN w:val="0"/>
      <w:spacing w:after="0" w:line="240" w:lineRule="auto"/>
      <w:ind w:left="283"/>
      <w:textAlignment w:val="baseline"/>
    </w:pPr>
    <w:rPr>
      <w:rFonts w:ascii="Arial" w:eastAsia="Arial" w:hAnsi="Arial" w:cs="Arial"/>
      <w:color w:val="000000"/>
      <w:kern w:val="3"/>
      <w:sz w:val="20"/>
      <w:szCs w:val="20"/>
      <w:lang w:eastAsia="zh-CN" w:bidi="hi-IN"/>
    </w:rPr>
  </w:style>
  <w:style w:type="paragraph" w:styleId="Tekstprzypisukocowego">
    <w:name w:val="endnote text"/>
    <w:basedOn w:val="Normalny"/>
    <w:link w:val="TekstprzypisukocowegoZnak"/>
    <w:uiPriority w:val="99"/>
    <w:semiHidden/>
    <w:unhideWhenUsed/>
    <w:rsid w:val="0025737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57370"/>
    <w:rPr>
      <w:sz w:val="20"/>
      <w:szCs w:val="20"/>
    </w:rPr>
  </w:style>
  <w:style w:type="character" w:styleId="Odwoanieprzypisukocowego">
    <w:name w:val="endnote reference"/>
    <w:basedOn w:val="Domylnaczcionkaakapitu"/>
    <w:uiPriority w:val="99"/>
    <w:semiHidden/>
    <w:unhideWhenUsed/>
    <w:rsid w:val="00257370"/>
    <w:rPr>
      <w:vertAlign w:val="superscript"/>
    </w:rPr>
  </w:style>
  <w:style w:type="paragraph" w:customStyle="1" w:styleId="Wzorytekst">
    <w:name w:val="Wzory tekst"/>
    <w:basedOn w:val="Normalny"/>
    <w:uiPriority w:val="99"/>
    <w:rsid w:val="00C45062"/>
    <w:pPr>
      <w:widowControl w:val="0"/>
      <w:tabs>
        <w:tab w:val="right" w:leader="hyphen" w:pos="6888"/>
      </w:tabs>
      <w:autoSpaceDE w:val="0"/>
      <w:autoSpaceDN w:val="0"/>
      <w:adjustRightInd w:val="0"/>
      <w:spacing w:after="0" w:line="288" w:lineRule="auto"/>
      <w:jc w:val="both"/>
      <w:textAlignment w:val="center"/>
    </w:pPr>
    <w:rPr>
      <w:rFonts w:ascii="Charter ITC Pro" w:eastAsiaTheme="minorEastAsia" w:hAnsi="Charter ITC Pro" w:cs="Charter ITC Pro"/>
      <w:color w:val="000000"/>
      <w:sz w:val="18"/>
      <w:szCs w:val="18"/>
      <w:lang w:eastAsia="pl-PL"/>
    </w:rPr>
  </w:style>
  <w:style w:type="paragraph" w:customStyle="1" w:styleId="pf0">
    <w:name w:val="pf0"/>
    <w:basedOn w:val="Normalny"/>
    <w:rsid w:val="00330B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3A7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43A73"/>
    <w:rPr>
      <w:sz w:val="20"/>
      <w:szCs w:val="20"/>
    </w:rPr>
  </w:style>
  <w:style w:type="character" w:styleId="Odwoanieprzypisudolnego">
    <w:name w:val="footnote reference"/>
    <w:basedOn w:val="Domylnaczcionkaakapitu"/>
    <w:uiPriority w:val="99"/>
    <w:semiHidden/>
    <w:unhideWhenUsed/>
    <w:rsid w:val="00C43A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02760">
      <w:bodyDiv w:val="1"/>
      <w:marLeft w:val="0"/>
      <w:marRight w:val="0"/>
      <w:marTop w:val="0"/>
      <w:marBottom w:val="0"/>
      <w:divBdr>
        <w:top w:val="none" w:sz="0" w:space="0" w:color="auto"/>
        <w:left w:val="none" w:sz="0" w:space="0" w:color="auto"/>
        <w:bottom w:val="none" w:sz="0" w:space="0" w:color="auto"/>
        <w:right w:val="none" w:sz="0" w:space="0" w:color="auto"/>
      </w:divBdr>
    </w:div>
    <w:div w:id="476342658">
      <w:bodyDiv w:val="1"/>
      <w:marLeft w:val="0"/>
      <w:marRight w:val="0"/>
      <w:marTop w:val="0"/>
      <w:marBottom w:val="0"/>
      <w:divBdr>
        <w:top w:val="none" w:sz="0" w:space="0" w:color="auto"/>
        <w:left w:val="none" w:sz="0" w:space="0" w:color="auto"/>
        <w:bottom w:val="none" w:sz="0" w:space="0" w:color="auto"/>
        <w:right w:val="none" w:sz="0" w:space="0" w:color="auto"/>
      </w:divBdr>
    </w:div>
    <w:div w:id="606082151">
      <w:bodyDiv w:val="1"/>
      <w:marLeft w:val="0"/>
      <w:marRight w:val="0"/>
      <w:marTop w:val="0"/>
      <w:marBottom w:val="0"/>
      <w:divBdr>
        <w:top w:val="none" w:sz="0" w:space="0" w:color="auto"/>
        <w:left w:val="none" w:sz="0" w:space="0" w:color="auto"/>
        <w:bottom w:val="none" w:sz="0" w:space="0" w:color="auto"/>
        <w:right w:val="none" w:sz="0" w:space="0" w:color="auto"/>
      </w:divBdr>
    </w:div>
    <w:div w:id="691538899">
      <w:bodyDiv w:val="1"/>
      <w:marLeft w:val="0"/>
      <w:marRight w:val="0"/>
      <w:marTop w:val="0"/>
      <w:marBottom w:val="0"/>
      <w:divBdr>
        <w:top w:val="none" w:sz="0" w:space="0" w:color="auto"/>
        <w:left w:val="none" w:sz="0" w:space="0" w:color="auto"/>
        <w:bottom w:val="none" w:sz="0" w:space="0" w:color="auto"/>
        <w:right w:val="none" w:sz="0" w:space="0" w:color="auto"/>
      </w:divBdr>
    </w:div>
    <w:div w:id="781001959">
      <w:bodyDiv w:val="1"/>
      <w:marLeft w:val="0"/>
      <w:marRight w:val="0"/>
      <w:marTop w:val="0"/>
      <w:marBottom w:val="0"/>
      <w:divBdr>
        <w:top w:val="none" w:sz="0" w:space="0" w:color="auto"/>
        <w:left w:val="none" w:sz="0" w:space="0" w:color="auto"/>
        <w:bottom w:val="none" w:sz="0" w:space="0" w:color="auto"/>
        <w:right w:val="none" w:sz="0" w:space="0" w:color="auto"/>
      </w:divBdr>
    </w:div>
    <w:div w:id="782726503">
      <w:bodyDiv w:val="1"/>
      <w:marLeft w:val="0"/>
      <w:marRight w:val="0"/>
      <w:marTop w:val="0"/>
      <w:marBottom w:val="0"/>
      <w:divBdr>
        <w:top w:val="none" w:sz="0" w:space="0" w:color="auto"/>
        <w:left w:val="none" w:sz="0" w:space="0" w:color="auto"/>
        <w:bottom w:val="none" w:sz="0" w:space="0" w:color="auto"/>
        <w:right w:val="none" w:sz="0" w:space="0" w:color="auto"/>
      </w:divBdr>
    </w:div>
    <w:div w:id="841551318">
      <w:bodyDiv w:val="1"/>
      <w:marLeft w:val="0"/>
      <w:marRight w:val="0"/>
      <w:marTop w:val="0"/>
      <w:marBottom w:val="0"/>
      <w:divBdr>
        <w:top w:val="none" w:sz="0" w:space="0" w:color="auto"/>
        <w:left w:val="none" w:sz="0" w:space="0" w:color="auto"/>
        <w:bottom w:val="none" w:sz="0" w:space="0" w:color="auto"/>
        <w:right w:val="none" w:sz="0" w:space="0" w:color="auto"/>
      </w:divBdr>
    </w:div>
    <w:div w:id="884102832">
      <w:bodyDiv w:val="1"/>
      <w:marLeft w:val="0"/>
      <w:marRight w:val="0"/>
      <w:marTop w:val="0"/>
      <w:marBottom w:val="0"/>
      <w:divBdr>
        <w:top w:val="none" w:sz="0" w:space="0" w:color="auto"/>
        <w:left w:val="none" w:sz="0" w:space="0" w:color="auto"/>
        <w:bottom w:val="none" w:sz="0" w:space="0" w:color="auto"/>
        <w:right w:val="none" w:sz="0" w:space="0" w:color="auto"/>
      </w:divBdr>
    </w:div>
    <w:div w:id="942301861">
      <w:bodyDiv w:val="1"/>
      <w:marLeft w:val="0"/>
      <w:marRight w:val="0"/>
      <w:marTop w:val="0"/>
      <w:marBottom w:val="0"/>
      <w:divBdr>
        <w:top w:val="none" w:sz="0" w:space="0" w:color="auto"/>
        <w:left w:val="none" w:sz="0" w:space="0" w:color="auto"/>
        <w:bottom w:val="none" w:sz="0" w:space="0" w:color="auto"/>
        <w:right w:val="none" w:sz="0" w:space="0" w:color="auto"/>
      </w:divBdr>
    </w:div>
    <w:div w:id="1031615915">
      <w:bodyDiv w:val="1"/>
      <w:marLeft w:val="0"/>
      <w:marRight w:val="0"/>
      <w:marTop w:val="0"/>
      <w:marBottom w:val="0"/>
      <w:divBdr>
        <w:top w:val="none" w:sz="0" w:space="0" w:color="auto"/>
        <w:left w:val="none" w:sz="0" w:space="0" w:color="auto"/>
        <w:bottom w:val="none" w:sz="0" w:space="0" w:color="auto"/>
        <w:right w:val="none" w:sz="0" w:space="0" w:color="auto"/>
      </w:divBdr>
    </w:div>
    <w:div w:id="1099330199">
      <w:bodyDiv w:val="1"/>
      <w:marLeft w:val="0"/>
      <w:marRight w:val="0"/>
      <w:marTop w:val="0"/>
      <w:marBottom w:val="0"/>
      <w:divBdr>
        <w:top w:val="none" w:sz="0" w:space="0" w:color="auto"/>
        <w:left w:val="none" w:sz="0" w:space="0" w:color="auto"/>
        <w:bottom w:val="none" w:sz="0" w:space="0" w:color="auto"/>
        <w:right w:val="none" w:sz="0" w:space="0" w:color="auto"/>
      </w:divBdr>
    </w:div>
    <w:div w:id="1187671078">
      <w:bodyDiv w:val="1"/>
      <w:marLeft w:val="0"/>
      <w:marRight w:val="0"/>
      <w:marTop w:val="0"/>
      <w:marBottom w:val="0"/>
      <w:divBdr>
        <w:top w:val="none" w:sz="0" w:space="0" w:color="auto"/>
        <w:left w:val="none" w:sz="0" w:space="0" w:color="auto"/>
        <w:bottom w:val="none" w:sz="0" w:space="0" w:color="auto"/>
        <w:right w:val="none" w:sz="0" w:space="0" w:color="auto"/>
      </w:divBdr>
    </w:div>
    <w:div w:id="1287934600">
      <w:bodyDiv w:val="1"/>
      <w:marLeft w:val="0"/>
      <w:marRight w:val="0"/>
      <w:marTop w:val="0"/>
      <w:marBottom w:val="0"/>
      <w:divBdr>
        <w:top w:val="none" w:sz="0" w:space="0" w:color="auto"/>
        <w:left w:val="none" w:sz="0" w:space="0" w:color="auto"/>
        <w:bottom w:val="none" w:sz="0" w:space="0" w:color="auto"/>
        <w:right w:val="none" w:sz="0" w:space="0" w:color="auto"/>
      </w:divBdr>
    </w:div>
    <w:div w:id="1402752176">
      <w:bodyDiv w:val="1"/>
      <w:marLeft w:val="0"/>
      <w:marRight w:val="0"/>
      <w:marTop w:val="0"/>
      <w:marBottom w:val="0"/>
      <w:divBdr>
        <w:top w:val="none" w:sz="0" w:space="0" w:color="auto"/>
        <w:left w:val="none" w:sz="0" w:space="0" w:color="auto"/>
        <w:bottom w:val="none" w:sz="0" w:space="0" w:color="auto"/>
        <w:right w:val="none" w:sz="0" w:space="0" w:color="auto"/>
      </w:divBdr>
    </w:div>
    <w:div w:id="148893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edward.prajsner@kopernik.or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pernik.org.pl/wizyta/godziny-otwarci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B74EC-9CF9-45F6-8886-BF83DDDD0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10585</Words>
  <Characters>63511</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Stańczak</dc:creator>
  <cp:keywords/>
  <dc:description/>
  <cp:lastModifiedBy>Katarzyna Załuska</cp:lastModifiedBy>
  <cp:revision>4</cp:revision>
  <cp:lastPrinted>2024-04-05T07:37:00Z</cp:lastPrinted>
  <dcterms:created xsi:type="dcterms:W3CDTF">2024-04-04T19:22:00Z</dcterms:created>
  <dcterms:modified xsi:type="dcterms:W3CDTF">2024-04-05T07:37:00Z</dcterms:modified>
</cp:coreProperties>
</file>